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C846B" w14:textId="77777777" w:rsidR="00D50D36" w:rsidRPr="00D50D36" w:rsidRDefault="00D50D36" w:rsidP="00032D5D">
      <w:pPr>
        <w:widowControl w:val="0"/>
        <w:ind w:right="-7" w:firstLine="567"/>
        <w:jc w:val="right"/>
        <w:rPr>
          <w:rFonts w:ascii="GHEA Grapalat" w:hAnsi="GHEA Grapalat" w:cs="Sylfaen"/>
          <w:i/>
          <w:u w:val="single"/>
        </w:rPr>
      </w:pPr>
    </w:p>
    <w:p w14:paraId="31A0F3C9" w14:textId="77777777" w:rsidR="00642EFE" w:rsidRPr="009044F1" w:rsidRDefault="00642EFE" w:rsidP="00032D5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765F2C0F" w:rsidR="00642EFE" w:rsidRPr="00BA7128" w:rsidRDefault="00642EFE" w:rsidP="00032D5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A34892">
        <w:rPr>
          <w:rFonts w:ascii="GHEA Grapalat" w:hAnsi="GHEA Grapalat"/>
          <w:i w:val="0"/>
          <w:sz w:val="24"/>
          <w:szCs w:val="24"/>
        </w:rPr>
        <w:t>ЗАПРОСА КОТИРОВОК</w:t>
      </w:r>
      <w:r w:rsidR="00A34892">
        <w:rPr>
          <w:rStyle w:val="FootnoteReference"/>
          <w:rFonts w:ascii="GHEA Grapalat" w:hAnsi="GHEA Grapalat"/>
          <w:i w:val="0"/>
          <w:sz w:val="24"/>
          <w:szCs w:val="24"/>
        </w:rPr>
        <w:t xml:space="preserve"> </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032D5D">
      <w:pPr>
        <w:pStyle w:val="BodyTextIndent"/>
        <w:widowControl w:val="0"/>
        <w:spacing w:line="240" w:lineRule="auto"/>
        <w:ind w:firstLine="0"/>
        <w:jc w:val="center"/>
        <w:rPr>
          <w:rFonts w:ascii="GHEA Grapalat" w:hAnsi="GHEA Grapalat"/>
          <w:i w:val="0"/>
          <w:sz w:val="24"/>
          <w:szCs w:val="24"/>
        </w:rPr>
      </w:pPr>
    </w:p>
    <w:p w14:paraId="7A94C934" w14:textId="0F49D105" w:rsidR="00FC5DF2" w:rsidRPr="00FC5DF2" w:rsidRDefault="00642EFE" w:rsidP="00FC5DF2">
      <w:pPr>
        <w:pStyle w:val="BodyText"/>
        <w:widowControl w:val="0"/>
        <w:spacing w:after="0"/>
        <w:ind w:firstLine="567"/>
        <w:jc w:val="center"/>
        <w:rPr>
          <w:rFonts w:ascii="GHEA Grapalat" w:hAnsi="GHEA Grapalat"/>
        </w:rPr>
      </w:pPr>
      <w:r w:rsidRPr="00FC5DF2">
        <w:rPr>
          <w:rFonts w:ascii="GHEA Grapalat" w:hAnsi="GHEA Grapalat"/>
        </w:rPr>
        <w:t xml:space="preserve">Настоящий текст объявления утвержден Решением </w:t>
      </w:r>
      <w:r w:rsidR="00417E48" w:rsidRPr="00FC5DF2">
        <w:rPr>
          <w:rFonts w:ascii="GHEA Grapalat" w:hAnsi="GHEA Grapalat"/>
        </w:rPr>
        <w:t xml:space="preserve">Оценочной </w:t>
      </w:r>
      <w:r w:rsidRPr="00FC5DF2">
        <w:rPr>
          <w:rFonts w:ascii="GHEA Grapalat" w:hAnsi="GHEA Grapalat"/>
        </w:rPr>
        <w:t>Комиссии</w:t>
      </w:r>
      <w:r w:rsidR="00FC5DF2">
        <w:rPr>
          <w:rFonts w:ascii="GHEA Grapalat" w:hAnsi="GHEA Grapalat"/>
          <w:lang w:val="hy-AM"/>
        </w:rPr>
        <w:t xml:space="preserve"> </w:t>
      </w:r>
      <w:r w:rsidR="00FC5DF2" w:rsidRPr="00FC5DF2">
        <w:rPr>
          <w:rFonts w:ascii="GHEA Grapalat" w:hAnsi="GHEA Grapalat"/>
        </w:rPr>
        <w:t>№ 3</w:t>
      </w:r>
      <w:r w:rsidRPr="00FC5DF2">
        <w:rPr>
          <w:rFonts w:ascii="GHEA Grapalat" w:hAnsi="GHEA Grapalat"/>
        </w:rPr>
        <w:t xml:space="preserve"> от "</w:t>
      </w:r>
      <w:r w:rsidR="006530AC">
        <w:rPr>
          <w:rFonts w:ascii="GHEA Grapalat" w:hAnsi="GHEA Grapalat"/>
          <w:lang w:val="hy-AM"/>
        </w:rPr>
        <w:t>13</w:t>
      </w:r>
      <w:r w:rsidRPr="00FC5DF2">
        <w:rPr>
          <w:rFonts w:ascii="GHEA Grapalat" w:hAnsi="GHEA Grapalat"/>
        </w:rPr>
        <w:t>" "</w:t>
      </w:r>
      <w:r w:rsidR="00EF04E3">
        <w:rPr>
          <w:rFonts w:ascii="GHEA Grapalat" w:hAnsi="GHEA Grapalat"/>
          <w:lang w:val="hy-AM"/>
        </w:rPr>
        <w:t>10</w:t>
      </w:r>
      <w:r w:rsidRPr="00FC5DF2">
        <w:rPr>
          <w:rFonts w:ascii="GHEA Grapalat" w:hAnsi="GHEA Grapalat"/>
        </w:rPr>
        <w:t xml:space="preserve">" </w:t>
      </w:r>
      <w:r w:rsidR="009141E0" w:rsidRPr="00FC5DF2">
        <w:rPr>
          <w:rFonts w:ascii="GHEA Grapalat" w:hAnsi="GHEA Grapalat"/>
        </w:rPr>
        <w:t>202</w:t>
      </w:r>
      <w:r w:rsidR="000C2441" w:rsidRPr="00FC5DF2">
        <w:rPr>
          <w:rFonts w:ascii="GHEA Grapalat" w:hAnsi="GHEA Grapalat"/>
          <w:lang w:val="hy-AM"/>
        </w:rPr>
        <w:t>5</w:t>
      </w:r>
      <w:r w:rsidR="00AA7117" w:rsidRPr="00FC5DF2">
        <w:rPr>
          <w:rFonts w:ascii="GHEA Grapalat" w:hAnsi="GHEA Grapalat"/>
        </w:rPr>
        <w:t xml:space="preserve"> </w:t>
      </w:r>
      <w:r w:rsidRPr="00FC5DF2">
        <w:rPr>
          <w:rFonts w:ascii="GHEA Grapalat" w:hAnsi="GHEA Grapalat"/>
        </w:rPr>
        <w:t xml:space="preserve">года </w:t>
      </w:r>
      <w:r w:rsidR="00FC5DF2" w:rsidRPr="00FC5DF2">
        <w:rPr>
          <w:rFonts w:ascii="GHEA Grapalat" w:hAnsi="GHEA Grapalat"/>
        </w:rPr>
        <w:t xml:space="preserve"> .</w:t>
      </w:r>
    </w:p>
    <w:p w14:paraId="75BB2BD3" w14:textId="38F7DABC" w:rsidR="0091042F" w:rsidRPr="00601797" w:rsidRDefault="0091042F" w:rsidP="00032D5D">
      <w:pPr>
        <w:pStyle w:val="BodyTextIndent"/>
        <w:widowControl w:val="0"/>
        <w:spacing w:line="240" w:lineRule="auto"/>
        <w:ind w:firstLine="0"/>
        <w:jc w:val="center"/>
        <w:rPr>
          <w:rFonts w:ascii="GHEA Grapalat" w:hAnsi="GHEA Grapalat"/>
          <w:i w:val="0"/>
          <w:color w:val="FF0000"/>
          <w:sz w:val="24"/>
          <w:szCs w:val="24"/>
        </w:rPr>
      </w:pPr>
    </w:p>
    <w:p w14:paraId="288D3E75" w14:textId="38C8CCB1" w:rsidR="0091042F" w:rsidRPr="009044F1" w:rsidRDefault="0006703E" w:rsidP="00032D5D">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5F1514">
        <w:rPr>
          <w:rFonts w:ascii="GHEA Grapalat" w:hAnsi="GHEA Grapalat"/>
          <w:i w:val="0"/>
          <w:sz w:val="24"/>
          <w:szCs w:val="24"/>
        </w:rPr>
        <w:t>GHAShDzB-</w:t>
      </w:r>
      <w:r w:rsidR="00EF04E3">
        <w:rPr>
          <w:rFonts w:ascii="GHEA Grapalat" w:hAnsi="GHEA Grapalat"/>
          <w:i w:val="0"/>
          <w:sz w:val="24"/>
          <w:szCs w:val="24"/>
        </w:rPr>
        <w:t>25/195</w:t>
      </w:r>
    </w:p>
    <w:p w14:paraId="4DA1CB45" w14:textId="77777777" w:rsidR="0091042F" w:rsidRPr="009044F1" w:rsidRDefault="0091042F" w:rsidP="00032D5D">
      <w:pPr>
        <w:pStyle w:val="BodyTextIndent"/>
        <w:widowControl w:val="0"/>
        <w:spacing w:line="240" w:lineRule="auto"/>
        <w:rPr>
          <w:rFonts w:ascii="GHEA Grapalat" w:hAnsi="GHEA Grapalat"/>
          <w:i w:val="0"/>
          <w:sz w:val="24"/>
          <w:szCs w:val="24"/>
        </w:rPr>
      </w:pPr>
    </w:p>
    <w:p w14:paraId="78B9F6A4" w14:textId="0AEBC2DD" w:rsidR="00642EFE" w:rsidRPr="009044F1" w:rsidRDefault="008D3ECC" w:rsidP="00032D5D">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t xml:space="preserve">        </w:t>
      </w:r>
      <w:r w:rsidR="00601797"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A34892">
        <w:rPr>
          <w:rFonts w:ascii="GHEA Grapalat" w:hAnsi="GHEA Grapalat"/>
          <w:i w:val="0"/>
          <w:sz w:val="24"/>
          <w:szCs w:val="24"/>
        </w:rPr>
        <w:t>запроса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rsidR="00642EFE">
        <w:fldChar w:fldCharType="begin"/>
      </w:r>
      <w:r w:rsidR="00642EFE">
        <w:instrText>HYPERLINK "http://www.armeps.am/" \h</w:instrText>
      </w:r>
      <w:r w:rsidR="00642EFE">
        <w:fldChar w:fldCharType="separate"/>
      </w:r>
      <w:r w:rsidR="00642EFE" w:rsidRPr="009044F1">
        <w:rPr>
          <w:rFonts w:ascii="GHEA Grapalat" w:hAnsi="GHEA Grapalat"/>
          <w:i w:val="0"/>
          <w:sz w:val="24"/>
          <w:szCs w:val="24"/>
        </w:rPr>
        <w:t>www.armeps.am</w:t>
      </w:r>
      <w:r w:rsidR="00642EFE">
        <w:fldChar w:fldCharType="end"/>
      </w:r>
      <w:r w:rsidR="00642EFE" w:rsidRPr="009044F1">
        <w:rPr>
          <w:rFonts w:ascii="GHEA Grapalat" w:hAnsi="GHEA Grapalat"/>
          <w:i w:val="0"/>
          <w:sz w:val="24"/>
          <w:szCs w:val="24"/>
        </w:rPr>
        <w:t>).</w:t>
      </w:r>
    </w:p>
    <w:p w14:paraId="2BB346DA" w14:textId="4058778E" w:rsidR="00341A74" w:rsidRPr="003A1EBB" w:rsidRDefault="00A20B69" w:rsidP="00C570D9">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5144A4">
        <w:rPr>
          <w:rFonts w:ascii="Calibri" w:hAnsi="Calibri" w:cs="Calibri"/>
          <w:i w:val="0"/>
          <w:sz w:val="24"/>
          <w:szCs w:val="24"/>
        </w:rPr>
        <w:t> </w:t>
      </w:r>
      <w:r w:rsidRPr="00C570D9">
        <w:rPr>
          <w:rFonts w:ascii="GHEA Grapalat" w:hAnsi="GHEA Grapalat"/>
          <w:i w:val="0"/>
          <w:sz w:val="24"/>
          <w:szCs w:val="24"/>
        </w:rPr>
        <w:t>установленном</w:t>
      </w:r>
      <w:r w:rsidR="00782D60" w:rsidRPr="005144A4">
        <w:rPr>
          <w:rFonts w:ascii="Calibri" w:hAnsi="Calibri" w:cs="Calibri"/>
          <w:i w:val="0"/>
          <w:sz w:val="24"/>
          <w:szCs w:val="24"/>
        </w:rPr>
        <w:t> </w:t>
      </w:r>
      <w:r w:rsidRPr="00C570D9">
        <w:rPr>
          <w:rFonts w:ascii="GHEA Grapalat" w:hAnsi="GHEA Grapalat"/>
          <w:i w:val="0"/>
          <w:sz w:val="24"/>
          <w:szCs w:val="24"/>
        </w:rPr>
        <w:t xml:space="preserve">порядке будет предложено заключить договор </w:t>
      </w:r>
      <w:r w:rsidR="005144A4">
        <w:rPr>
          <w:rFonts w:ascii="GHEA Grapalat" w:hAnsi="GHEA Grapalat"/>
          <w:i w:val="0"/>
          <w:sz w:val="24"/>
          <w:szCs w:val="24"/>
        </w:rPr>
        <w:t>по</w:t>
      </w:r>
      <w:r w:rsidRPr="00C570D9">
        <w:rPr>
          <w:rFonts w:ascii="GHEA Grapalat" w:hAnsi="GHEA Grapalat"/>
          <w:i w:val="0"/>
          <w:sz w:val="24"/>
          <w:szCs w:val="24"/>
        </w:rPr>
        <w:t xml:space="preserve"> п</w:t>
      </w:r>
      <w:r w:rsidR="005144A4">
        <w:rPr>
          <w:rFonts w:ascii="GHEA Grapalat" w:hAnsi="GHEA Grapalat"/>
          <w:i w:val="0"/>
          <w:sz w:val="24"/>
          <w:szCs w:val="24"/>
        </w:rPr>
        <w:t>риобретению</w:t>
      </w:r>
      <w:r w:rsidR="00C570D9">
        <w:rPr>
          <w:rFonts w:ascii="GHEA Grapalat" w:hAnsi="GHEA Grapalat"/>
          <w:i w:val="0"/>
          <w:sz w:val="24"/>
          <w:szCs w:val="24"/>
        </w:rPr>
        <w:t xml:space="preserve"> </w:t>
      </w:r>
      <w:r w:rsidR="00C570D9" w:rsidRPr="00C570D9">
        <w:rPr>
          <w:rFonts w:ascii="GHEA Grapalat" w:hAnsi="GHEA Grapalat"/>
          <w:i w:val="0"/>
          <w:sz w:val="24"/>
          <w:szCs w:val="24"/>
        </w:rPr>
        <w:t>строительных работ</w:t>
      </w:r>
      <w:r w:rsidR="005144A4">
        <w:rPr>
          <w:rFonts w:ascii="GHEA Grapalat" w:hAnsi="GHEA Grapalat"/>
          <w:i w:val="0"/>
          <w:sz w:val="24"/>
          <w:szCs w:val="24"/>
        </w:rPr>
        <w:t xml:space="preserve"> по</w:t>
      </w:r>
      <w:r w:rsidR="00C570D9" w:rsidRPr="00C570D9">
        <w:rPr>
          <w:rFonts w:ascii="GHEA Grapalat" w:hAnsi="GHEA Grapalat"/>
          <w:i w:val="0"/>
          <w:sz w:val="24"/>
          <w:szCs w:val="24"/>
        </w:rPr>
        <w:t xml:space="preserve"> </w:t>
      </w:r>
      <w:r w:rsidR="005144A4">
        <w:rPr>
          <w:rFonts w:ascii="GHEA Grapalat" w:hAnsi="GHEA Grapalat"/>
          <w:i w:val="0"/>
          <w:sz w:val="24"/>
          <w:szCs w:val="24"/>
        </w:rPr>
        <w:t>к</w:t>
      </w:r>
      <w:r w:rsidR="001C0350" w:rsidRPr="005144A4">
        <w:rPr>
          <w:rFonts w:ascii="GHEA Grapalat" w:hAnsi="GHEA Grapalat"/>
          <w:i w:val="0"/>
          <w:sz w:val="24"/>
          <w:szCs w:val="24"/>
        </w:rPr>
        <w:t>апитальн</w:t>
      </w:r>
      <w:r w:rsidR="005144A4">
        <w:rPr>
          <w:rFonts w:ascii="GHEA Grapalat" w:hAnsi="GHEA Grapalat"/>
          <w:i w:val="0"/>
          <w:sz w:val="24"/>
          <w:szCs w:val="24"/>
        </w:rPr>
        <w:t>ому</w:t>
      </w:r>
      <w:r w:rsidR="001C0350" w:rsidRPr="005144A4">
        <w:rPr>
          <w:rFonts w:ascii="GHEA Grapalat" w:hAnsi="GHEA Grapalat"/>
          <w:i w:val="0"/>
          <w:sz w:val="24"/>
          <w:szCs w:val="24"/>
        </w:rPr>
        <w:t xml:space="preserve"> ремонт</w:t>
      </w:r>
      <w:r w:rsidR="005144A4">
        <w:rPr>
          <w:rFonts w:ascii="GHEA Grapalat" w:hAnsi="GHEA Grapalat"/>
          <w:i w:val="0"/>
          <w:sz w:val="24"/>
          <w:szCs w:val="24"/>
        </w:rPr>
        <w:t>у</w:t>
      </w:r>
      <w:r w:rsidR="001C0350" w:rsidRPr="005144A4">
        <w:rPr>
          <w:rFonts w:ascii="GHEA Grapalat" w:hAnsi="GHEA Grapalat"/>
          <w:i w:val="0"/>
          <w:sz w:val="24"/>
          <w:szCs w:val="24"/>
        </w:rPr>
        <w:t xml:space="preserve"> и обслуживани</w:t>
      </w:r>
      <w:r w:rsidR="005144A4">
        <w:rPr>
          <w:rFonts w:ascii="GHEA Grapalat" w:hAnsi="GHEA Grapalat"/>
          <w:i w:val="0"/>
          <w:sz w:val="24"/>
          <w:szCs w:val="24"/>
        </w:rPr>
        <w:t>ю</w:t>
      </w:r>
      <w:r w:rsidR="001C0350" w:rsidRPr="005144A4">
        <w:rPr>
          <w:rFonts w:ascii="GHEA Grapalat" w:hAnsi="GHEA Grapalat"/>
          <w:i w:val="0"/>
          <w:sz w:val="24"/>
          <w:szCs w:val="24"/>
        </w:rPr>
        <w:t xml:space="preserve"> дворовых территорий и площадок на территории административного района</w:t>
      </w:r>
      <w:r w:rsidR="005144A4" w:rsidRPr="005144A4">
        <w:rPr>
          <w:rFonts w:ascii="GHEA Grapalat" w:hAnsi="GHEA Grapalat"/>
          <w:i w:val="0"/>
          <w:sz w:val="24"/>
          <w:szCs w:val="24"/>
        </w:rPr>
        <w:t xml:space="preserve"> Кентрон</w:t>
      </w:r>
      <w:r w:rsidR="00C570D9" w:rsidRPr="00C570D9">
        <w:rPr>
          <w:rFonts w:ascii="GHEA Grapalat" w:hAnsi="GHEA Grapalat"/>
          <w:i w:val="0"/>
          <w:sz w:val="24"/>
          <w:szCs w:val="24"/>
        </w:rPr>
        <w:t xml:space="preserve"> </w:t>
      </w:r>
      <w:r w:rsidR="00032D5D" w:rsidRPr="00C570D9">
        <w:rPr>
          <w:rFonts w:ascii="GHEA Grapalat" w:hAnsi="GHEA Grapalat"/>
          <w:i w:val="0"/>
          <w:sz w:val="24"/>
          <w:szCs w:val="24"/>
        </w:rPr>
        <w:t xml:space="preserve">города Ереван </w:t>
      </w:r>
      <w:r w:rsidR="00782D60">
        <w:rPr>
          <w:rFonts w:ascii="GHEA Grapalat" w:hAnsi="GHEA Grapalat"/>
          <w:i w:val="0"/>
          <w:sz w:val="24"/>
          <w:szCs w:val="24"/>
        </w:rPr>
        <w:t>(далее — договор).</w:t>
      </w:r>
    </w:p>
    <w:p w14:paraId="1D6FB85B" w14:textId="77777777" w:rsidR="00357D48" w:rsidRPr="009044F1" w:rsidRDefault="00A20B69" w:rsidP="00032D5D">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032D5D">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032D5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032D5D">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77D93328" w:rsidR="005939DE" w:rsidRPr="00C07F24" w:rsidRDefault="00677658" w:rsidP="00032D5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9044F1">
        <w:rPr>
          <w:rFonts w:ascii="GHEA Grapalat" w:hAnsi="GHEA Grapalat"/>
          <w:i w:val="0"/>
          <w:sz w:val="24"/>
          <w:szCs w:val="24"/>
        </w:rPr>
        <w:t>www.armeps.am</w:t>
      </w:r>
      <w: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647074">
        <w:rPr>
          <w:rFonts w:ascii="GHEA Grapalat" w:hAnsi="GHEA Grapalat"/>
          <w:b/>
          <w:i w:val="0"/>
          <w:iCs/>
          <w:lang w:val="hy-AM"/>
        </w:rPr>
        <w:t>11:00</w:t>
      </w:r>
      <w:r w:rsidR="00601797" w:rsidRPr="00601797">
        <w:rPr>
          <w:rFonts w:ascii="GHEA Grapalat" w:hAnsi="GHEA Grapalat"/>
          <w:b/>
          <w:i w:val="0"/>
          <w:iCs/>
          <w:lang w:val="hy-AM"/>
        </w:rPr>
        <w:t xml:space="preserve"> часов </w:t>
      </w:r>
      <w:r w:rsidR="00B405C1">
        <w:rPr>
          <w:rFonts w:ascii="GHEA Grapalat" w:hAnsi="GHEA Grapalat"/>
          <w:b/>
          <w:i w:val="0"/>
          <w:iCs/>
          <w:lang w:val="hy-AM"/>
        </w:rPr>
        <w:t>22</w:t>
      </w:r>
      <w:r w:rsidR="008D5BD3">
        <w:rPr>
          <w:rFonts w:ascii="GHEA Grapalat" w:hAnsi="GHEA Grapalat"/>
          <w:b/>
          <w:i w:val="0"/>
          <w:iCs/>
          <w:lang w:val="hy-AM"/>
        </w:rPr>
        <w:t>.</w:t>
      </w:r>
      <w:r w:rsidR="00EF04E3">
        <w:rPr>
          <w:rFonts w:ascii="GHEA Grapalat" w:hAnsi="GHEA Grapalat"/>
          <w:b/>
          <w:i w:val="0"/>
          <w:iCs/>
          <w:lang w:val="hy-AM"/>
        </w:rPr>
        <w:t>10</w:t>
      </w:r>
      <w:r w:rsidR="008D5BD3">
        <w:rPr>
          <w:rFonts w:ascii="GHEA Grapalat" w:hAnsi="GHEA Grapalat"/>
          <w:b/>
          <w:i w:val="0"/>
          <w:iCs/>
          <w:lang w:val="hy-AM"/>
        </w:rPr>
        <w:t>.2025</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032D5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 xml:space="preserve">а английском или </w:t>
      </w:r>
      <w:r w:rsidR="001B32D9">
        <w:rPr>
          <w:rFonts w:ascii="GHEA Grapalat" w:hAnsi="GHEA Grapalat"/>
          <w:i w:val="0"/>
          <w:sz w:val="24"/>
          <w:szCs w:val="24"/>
        </w:rPr>
        <w:lastRenderedPageBreak/>
        <w:t>русском языке.</w:t>
      </w:r>
    </w:p>
    <w:p w14:paraId="15D945FC" w14:textId="7D589D01" w:rsidR="004E2FC6" w:rsidRPr="001B32D9" w:rsidRDefault="0060526C" w:rsidP="00032D5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647074">
        <w:rPr>
          <w:rFonts w:ascii="GHEA Grapalat" w:hAnsi="GHEA Grapalat"/>
          <w:b/>
          <w:i w:val="0"/>
          <w:iCs/>
          <w:lang w:val="hy-AM"/>
        </w:rPr>
        <w:t>11:00</w:t>
      </w:r>
      <w:r w:rsidR="00601797" w:rsidRPr="00601797">
        <w:rPr>
          <w:rFonts w:ascii="GHEA Grapalat" w:hAnsi="GHEA Grapalat"/>
          <w:b/>
          <w:i w:val="0"/>
          <w:iCs/>
          <w:lang w:val="hy-AM"/>
        </w:rPr>
        <w:t xml:space="preserve"> часов </w:t>
      </w:r>
      <w:r w:rsidR="00B405C1">
        <w:rPr>
          <w:rFonts w:ascii="GHEA Grapalat" w:hAnsi="GHEA Grapalat"/>
          <w:b/>
          <w:i w:val="0"/>
          <w:iCs/>
          <w:lang w:val="hy-AM"/>
        </w:rPr>
        <w:t>22</w:t>
      </w:r>
      <w:r w:rsidR="00EF04E3">
        <w:rPr>
          <w:rFonts w:ascii="GHEA Grapalat" w:hAnsi="GHEA Grapalat"/>
          <w:b/>
          <w:i w:val="0"/>
          <w:iCs/>
          <w:lang w:val="hy-AM"/>
        </w:rPr>
        <w:t>.10</w:t>
      </w:r>
      <w:r w:rsidR="00C570D9">
        <w:rPr>
          <w:rFonts w:ascii="GHEA Grapalat" w:hAnsi="GHEA Grapalat"/>
          <w:b/>
          <w:i w:val="0"/>
          <w:iCs/>
          <w:lang w:val="hy-AM"/>
        </w:rPr>
        <w:t>.2025</w:t>
      </w:r>
      <w:r w:rsidR="00C570D9" w:rsidRPr="009044F1">
        <w:rPr>
          <w:rFonts w:ascii="GHEA Grapalat" w:hAnsi="GHEA Grapalat"/>
          <w:i w:val="0"/>
          <w:sz w:val="24"/>
          <w:szCs w:val="24"/>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032D5D">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77777777" w:rsidR="006E7AF9" w:rsidRDefault="006E7AF9" w:rsidP="00032D5D">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0728230E" w14:textId="37B09A98" w:rsidR="006E7AF9" w:rsidRDefault="006E7AF9" w:rsidP="00032D5D">
      <w:pPr>
        <w:pStyle w:val="FootnoteText"/>
        <w:tabs>
          <w:tab w:val="left" w:pos="1350"/>
        </w:tabs>
        <w:jc w:val="both"/>
        <w:rPr>
          <w:rFonts w:ascii="GHEA Grapalat" w:hAnsi="GHEA Grapalat"/>
          <w:sz w:val="24"/>
          <w:szCs w:val="24"/>
        </w:rPr>
      </w:pPr>
      <w:r>
        <w:rPr>
          <w:rFonts w:ascii="GHEA Grapalat" w:hAnsi="GHEA Grapalat"/>
          <w:sz w:val="24"/>
          <w:szCs w:val="24"/>
        </w:rPr>
        <w:t xml:space="preserve">Телефон` </w:t>
      </w:r>
      <w:r w:rsidR="00032D5D">
        <w:rPr>
          <w:rFonts w:ascii="GHEA Grapalat" w:hAnsi="GHEA Grapalat"/>
          <w:sz w:val="24"/>
          <w:szCs w:val="24"/>
        </w:rPr>
        <w:t>011514373</w:t>
      </w:r>
    </w:p>
    <w:p w14:paraId="29D580B7" w14:textId="048A7422" w:rsidR="006E7AF9" w:rsidRDefault="006E7AF9" w:rsidP="00032D5D">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032D5D">
        <w:rPr>
          <w:rFonts w:ascii="GHEA Grapalat" w:hAnsi="GHEA Grapalat"/>
          <w:i w:val="0"/>
          <w:sz w:val="24"/>
          <w:szCs w:val="24"/>
          <w:lang w:val="en-US"/>
        </w:rPr>
        <w:t>gor</w:t>
      </w:r>
      <w:proofErr w:type="spellEnd"/>
      <w:r w:rsidR="00032D5D" w:rsidRPr="00032D5D">
        <w:rPr>
          <w:rFonts w:ascii="GHEA Grapalat" w:hAnsi="GHEA Grapalat"/>
          <w:i w:val="0"/>
          <w:sz w:val="24"/>
          <w:szCs w:val="24"/>
        </w:rPr>
        <w:t>.</w:t>
      </w:r>
      <w:proofErr w:type="spellStart"/>
      <w:r w:rsidR="00032D5D">
        <w:rPr>
          <w:rFonts w:ascii="GHEA Grapalat" w:hAnsi="GHEA Grapalat"/>
          <w:i w:val="0"/>
          <w:sz w:val="24"/>
          <w:szCs w:val="24"/>
          <w:lang w:val="en-US"/>
        </w:rPr>
        <w:t>muradyan</w:t>
      </w:r>
      <w:proofErr w:type="spellEnd"/>
      <w:r w:rsidR="00032D5D" w:rsidRPr="00032D5D">
        <w:rPr>
          <w:rFonts w:ascii="GHEA Grapalat" w:hAnsi="GHEA Grapalat"/>
          <w:i w:val="0"/>
          <w:sz w:val="24"/>
          <w:szCs w:val="24"/>
        </w:rPr>
        <w:t>@</w:t>
      </w:r>
      <w:proofErr w:type="spellStart"/>
      <w:r w:rsidR="00032D5D">
        <w:rPr>
          <w:rFonts w:ascii="GHEA Grapalat" w:hAnsi="GHEA Grapalat"/>
          <w:i w:val="0"/>
          <w:sz w:val="24"/>
          <w:szCs w:val="24"/>
          <w:lang w:val="en-US"/>
        </w:rPr>
        <w:t>yerevan</w:t>
      </w:r>
      <w:proofErr w:type="spellEnd"/>
      <w:r w:rsidR="00032D5D" w:rsidRPr="00032D5D">
        <w:rPr>
          <w:rFonts w:ascii="GHEA Grapalat" w:hAnsi="GHEA Grapalat"/>
          <w:i w:val="0"/>
          <w:sz w:val="24"/>
          <w:szCs w:val="24"/>
        </w:rPr>
        <w:t>.</w:t>
      </w:r>
      <w:r w:rsidR="00032D5D">
        <w:rPr>
          <w:rFonts w:ascii="GHEA Grapalat" w:hAnsi="GHEA Grapalat"/>
          <w:i w:val="0"/>
          <w:sz w:val="24"/>
          <w:szCs w:val="24"/>
          <w:lang w:val="en-US"/>
        </w:rPr>
        <w:t>am</w:t>
      </w:r>
      <w:r w:rsidR="00032D5D" w:rsidRPr="00032D5D">
        <w:rPr>
          <w:rFonts w:ascii="GHEA Grapalat" w:hAnsi="GHEA Grapalat"/>
          <w:i w:val="0"/>
          <w:sz w:val="24"/>
          <w:szCs w:val="24"/>
        </w:rPr>
        <w:t xml:space="preserve"> </w:t>
      </w:r>
    </w:p>
    <w:p w14:paraId="7EB7C1E5" w14:textId="77777777" w:rsidR="006E7AF9" w:rsidRDefault="006E7AF9" w:rsidP="00032D5D">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032D5D">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032D5D">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5FE590D0" w:rsidR="00096865" w:rsidRPr="009044F1" w:rsidRDefault="005D7731" w:rsidP="00032D5D">
      <w:pPr>
        <w:pStyle w:val="BodyText"/>
        <w:widowControl w:val="0"/>
        <w:spacing w:after="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601797">
        <w:rPr>
          <w:rFonts w:ascii="GHEA Grapalat" w:hAnsi="GHEA Grapalat"/>
          <w:i/>
        </w:rPr>
        <w:t>EQ-</w:t>
      </w:r>
      <w:r w:rsidR="005F1514">
        <w:rPr>
          <w:rFonts w:ascii="GHEA Grapalat" w:hAnsi="GHEA Grapalat"/>
          <w:i/>
        </w:rPr>
        <w:t>GHAShDzB-</w:t>
      </w:r>
      <w:r w:rsidR="00EF04E3">
        <w:rPr>
          <w:rFonts w:ascii="GHEA Grapalat" w:hAnsi="GHEA Grapalat"/>
          <w:i/>
        </w:rPr>
        <w:t>25/195</w:t>
      </w:r>
      <w:r w:rsidR="001B32D9" w:rsidRPr="001B32D9">
        <w:rPr>
          <w:rFonts w:ascii="GHEA Grapalat" w:hAnsi="GHEA Grapalat" w:cs="Times Armenian"/>
          <w:i/>
        </w:rPr>
        <w:br/>
      </w:r>
      <w:r w:rsidR="00A46F92">
        <w:rPr>
          <w:rFonts w:ascii="GHEA Grapalat" w:hAnsi="GHEA Grapalat"/>
          <w:i/>
        </w:rPr>
        <w:t xml:space="preserve">№ </w:t>
      </w:r>
      <w:r w:rsidR="008D10C8">
        <w:rPr>
          <w:rFonts w:ascii="GHEA Grapalat" w:hAnsi="GHEA Grapalat"/>
          <w:i/>
          <w:lang w:val="hy-AM"/>
        </w:rPr>
        <w:t>2</w:t>
      </w:r>
      <w:r w:rsidR="00096865" w:rsidRPr="009044F1">
        <w:rPr>
          <w:rFonts w:ascii="GHEA Grapalat" w:hAnsi="GHEA Grapalat"/>
          <w:i/>
        </w:rPr>
        <w:t xml:space="preserve"> от </w:t>
      </w:r>
      <w:r w:rsidR="00B405C1">
        <w:rPr>
          <w:rFonts w:ascii="GHEA Grapalat" w:hAnsi="GHEA Grapalat"/>
          <w:i/>
          <w:lang w:val="hy-AM"/>
        </w:rPr>
        <w:t>13</w:t>
      </w:r>
      <w:r w:rsidR="006E7AF9" w:rsidRPr="006E7AF9">
        <w:rPr>
          <w:rFonts w:ascii="GHEA Grapalat" w:hAnsi="GHEA Grapalat"/>
          <w:i/>
          <w:color w:val="FF0000"/>
        </w:rPr>
        <w:t>.</w:t>
      </w:r>
      <w:r w:rsidR="00A56773">
        <w:rPr>
          <w:rFonts w:ascii="GHEA Grapalat" w:hAnsi="GHEA Grapalat"/>
          <w:i/>
          <w:color w:val="FF0000"/>
          <w:lang w:val="hy-AM"/>
        </w:rPr>
        <w:t>10</w:t>
      </w:r>
      <w:r w:rsidR="000F1325">
        <w:rPr>
          <w:rFonts w:ascii="GHEA Grapalat" w:hAnsi="GHEA Grapalat"/>
          <w:i/>
          <w:color w:val="FF0000"/>
          <w:lang w:val="hy-AM"/>
        </w:rPr>
        <w:t>.</w:t>
      </w:r>
      <w:r w:rsidR="009141E0">
        <w:rPr>
          <w:rFonts w:ascii="GHEA Grapalat" w:hAnsi="GHEA Grapalat"/>
          <w:i/>
          <w:color w:val="FF0000"/>
        </w:rPr>
        <w:t>202</w:t>
      </w:r>
      <w:r w:rsidR="000C2441">
        <w:rPr>
          <w:rFonts w:ascii="GHEA Grapalat" w:hAnsi="GHEA Grapalat"/>
          <w:i/>
          <w:color w:val="FF0000"/>
          <w:lang w:val="hy-AM"/>
        </w:rPr>
        <w:t>5</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032D5D">
      <w:pPr>
        <w:pStyle w:val="BodyText"/>
        <w:widowControl w:val="0"/>
        <w:spacing w:after="0"/>
        <w:ind w:right="-7" w:firstLine="567"/>
        <w:jc w:val="center"/>
        <w:rPr>
          <w:rFonts w:ascii="GHEA Grapalat" w:hAnsi="GHEA Grapalat"/>
        </w:rPr>
      </w:pPr>
    </w:p>
    <w:p w14:paraId="552921E7" w14:textId="77777777" w:rsidR="00096865" w:rsidRPr="003A1EBB" w:rsidRDefault="00096865" w:rsidP="00032D5D">
      <w:pPr>
        <w:pStyle w:val="BodyText"/>
        <w:widowControl w:val="0"/>
        <w:spacing w:after="0"/>
        <w:ind w:right="-7" w:firstLine="567"/>
        <w:jc w:val="center"/>
        <w:rPr>
          <w:rFonts w:ascii="GHEA Grapalat" w:hAnsi="GHEA Grapalat"/>
        </w:rPr>
      </w:pPr>
    </w:p>
    <w:p w14:paraId="26067788" w14:textId="77777777" w:rsidR="000763E5" w:rsidRPr="003A1EBB" w:rsidRDefault="000763E5" w:rsidP="00032D5D">
      <w:pPr>
        <w:pStyle w:val="BodyText"/>
        <w:widowControl w:val="0"/>
        <w:spacing w:after="0"/>
        <w:ind w:right="-7" w:firstLine="567"/>
        <w:jc w:val="center"/>
        <w:rPr>
          <w:rFonts w:ascii="GHEA Grapalat" w:hAnsi="GHEA Grapalat"/>
        </w:rPr>
      </w:pPr>
    </w:p>
    <w:p w14:paraId="4C04C126" w14:textId="64572A1A" w:rsidR="00096865" w:rsidRPr="003A1EBB" w:rsidRDefault="00033ED4" w:rsidP="00032D5D">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032D5D">
      <w:pPr>
        <w:pStyle w:val="BodyText"/>
        <w:widowControl w:val="0"/>
        <w:spacing w:after="0"/>
        <w:ind w:right="-7" w:firstLine="567"/>
        <w:jc w:val="center"/>
        <w:rPr>
          <w:rFonts w:ascii="GHEA Grapalat" w:hAnsi="GHEA Grapalat"/>
        </w:rPr>
      </w:pPr>
    </w:p>
    <w:p w14:paraId="6312CFBB" w14:textId="77777777" w:rsidR="000763E5" w:rsidRPr="003A1EBB" w:rsidRDefault="000763E5" w:rsidP="00032D5D">
      <w:pPr>
        <w:pStyle w:val="BodyText"/>
        <w:widowControl w:val="0"/>
        <w:spacing w:after="0"/>
        <w:ind w:right="-7" w:firstLine="567"/>
        <w:jc w:val="center"/>
        <w:rPr>
          <w:rFonts w:ascii="GHEA Grapalat" w:hAnsi="GHEA Grapalat"/>
        </w:rPr>
      </w:pPr>
    </w:p>
    <w:p w14:paraId="63B83025" w14:textId="77777777" w:rsidR="00096865" w:rsidRPr="009044F1" w:rsidRDefault="000763E5" w:rsidP="00032D5D">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032D5D">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032D5D">
      <w:pPr>
        <w:pStyle w:val="BodyText"/>
        <w:widowControl w:val="0"/>
        <w:spacing w:after="0"/>
        <w:ind w:right="-7" w:firstLine="567"/>
        <w:jc w:val="center"/>
        <w:rPr>
          <w:rFonts w:ascii="GHEA Grapalat" w:hAnsi="GHEA Grapalat" w:cs="Sylfaen"/>
        </w:rPr>
      </w:pPr>
    </w:p>
    <w:p w14:paraId="56BCC1F6" w14:textId="6770934B" w:rsidR="00033ED4" w:rsidRDefault="002B32D6" w:rsidP="00032D5D">
      <w:pPr>
        <w:pStyle w:val="BodyText"/>
        <w:widowControl w:val="0"/>
        <w:spacing w:after="0"/>
        <w:ind w:right="-7"/>
        <w:jc w:val="center"/>
        <w:rPr>
          <w:rFonts w:ascii="GHEA Grapalat" w:hAnsi="GHEA Grapalat"/>
        </w:rPr>
      </w:pPr>
      <w:r w:rsidRPr="009044F1">
        <w:rPr>
          <w:rFonts w:ascii="GHEA Grapalat" w:hAnsi="GHEA Grapalat"/>
        </w:rPr>
        <w:t xml:space="preserve">НА </w:t>
      </w:r>
      <w:r w:rsidR="00A34892">
        <w:rPr>
          <w:rFonts w:ascii="GHEA Grapalat" w:hAnsi="GHEA Grapalat"/>
        </w:rPr>
        <w:t>ЗАПРОСА КОТИРОВОК</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1F6066">
        <w:rPr>
          <w:rFonts w:ascii="GHEA Grapalat" w:hAnsi="GHEA Grapalat"/>
          <w:i/>
        </w:rPr>
        <w:t xml:space="preserve"> </w:t>
      </w:r>
      <w:r w:rsidR="00442510">
        <w:rPr>
          <w:rFonts w:ascii="GHEA Grapalat" w:hAnsi="GHEA Grapalat"/>
        </w:rPr>
        <w:t xml:space="preserve"> </w:t>
      </w:r>
      <w:r w:rsidR="00442510" w:rsidRPr="00C570D9">
        <w:rPr>
          <w:rFonts w:ascii="GHEA Grapalat" w:hAnsi="GHEA Grapalat"/>
        </w:rPr>
        <w:t>строительных работ</w:t>
      </w:r>
      <w:r w:rsidR="00442510">
        <w:rPr>
          <w:rFonts w:ascii="GHEA Grapalat" w:hAnsi="GHEA Grapalat"/>
          <w:i/>
        </w:rPr>
        <w:t xml:space="preserve"> по</w:t>
      </w:r>
      <w:r w:rsidR="00442510" w:rsidRPr="00C570D9">
        <w:rPr>
          <w:rFonts w:ascii="GHEA Grapalat" w:hAnsi="GHEA Grapalat"/>
        </w:rPr>
        <w:t xml:space="preserve"> </w:t>
      </w:r>
      <w:r w:rsidR="00442510">
        <w:rPr>
          <w:rFonts w:ascii="GHEA Grapalat" w:hAnsi="GHEA Grapalat"/>
          <w:i/>
        </w:rPr>
        <w:t>к</w:t>
      </w:r>
      <w:r w:rsidR="00442510" w:rsidRPr="005144A4">
        <w:rPr>
          <w:rFonts w:ascii="GHEA Grapalat" w:hAnsi="GHEA Grapalat"/>
          <w:i/>
        </w:rPr>
        <w:t>апитальн</w:t>
      </w:r>
      <w:r w:rsidR="00442510">
        <w:rPr>
          <w:rFonts w:ascii="GHEA Grapalat" w:hAnsi="GHEA Grapalat"/>
          <w:i/>
        </w:rPr>
        <w:t>ому</w:t>
      </w:r>
      <w:r w:rsidR="00442510" w:rsidRPr="005144A4">
        <w:rPr>
          <w:rFonts w:ascii="GHEA Grapalat" w:hAnsi="GHEA Grapalat"/>
          <w:i/>
        </w:rPr>
        <w:t xml:space="preserve"> ремонт</w:t>
      </w:r>
      <w:r w:rsidR="00442510">
        <w:rPr>
          <w:rFonts w:ascii="GHEA Grapalat" w:hAnsi="GHEA Grapalat"/>
          <w:i/>
        </w:rPr>
        <w:t>у</w:t>
      </w:r>
      <w:r w:rsidR="00442510" w:rsidRPr="005144A4">
        <w:rPr>
          <w:rFonts w:ascii="GHEA Grapalat" w:hAnsi="GHEA Grapalat"/>
          <w:i/>
        </w:rPr>
        <w:t xml:space="preserve"> и обслуживани</w:t>
      </w:r>
      <w:r w:rsidR="00442510">
        <w:rPr>
          <w:rFonts w:ascii="GHEA Grapalat" w:hAnsi="GHEA Grapalat"/>
          <w:i/>
        </w:rPr>
        <w:t>ю</w:t>
      </w:r>
      <w:r w:rsidR="00442510" w:rsidRPr="005144A4">
        <w:rPr>
          <w:rFonts w:ascii="GHEA Grapalat" w:hAnsi="GHEA Grapalat"/>
          <w:i/>
        </w:rPr>
        <w:t xml:space="preserve"> дворовых территорий и площадок на территории административного района Кентрон</w:t>
      </w:r>
      <w:r w:rsidR="001F6066" w:rsidRPr="00C570D9">
        <w:rPr>
          <w:rFonts w:ascii="GHEA Grapalat" w:hAnsi="GHEA Grapalat"/>
          <w:i/>
        </w:rPr>
        <w:t xml:space="preserve"> Ереван</w:t>
      </w:r>
      <w:r w:rsidR="0088061A">
        <w:rPr>
          <w:rFonts w:ascii="GHEA Grapalat" w:eastAsia="MS Mincho" w:hAnsi="GHEA Grapalat"/>
          <w:b/>
          <w:szCs w:val="18"/>
          <w:lang w:eastAsia="ja-JP"/>
        </w:rPr>
        <w:t xml:space="preserve">  </w:t>
      </w:r>
      <w:r w:rsidR="00033ED4">
        <w:rPr>
          <w:rFonts w:ascii="GHEA Grapalat" w:hAnsi="GHEA Grapalat"/>
        </w:rPr>
        <w:t xml:space="preserve">ДЛЯ НУЖД </w:t>
      </w:r>
      <w:r w:rsidR="00033ED4">
        <w:rPr>
          <w:rFonts w:ascii="GHEA Grapalat" w:hAnsi="GHEA Grapalat" w:cs="Sylfaen"/>
          <w:b/>
        </w:rPr>
        <w:t>МЭРИЯ Г.ЕРЕВАНА</w:t>
      </w:r>
    </w:p>
    <w:p w14:paraId="657D18F3" w14:textId="2269D508" w:rsidR="00096865" w:rsidRPr="009044F1" w:rsidRDefault="00096865" w:rsidP="00032D5D">
      <w:pPr>
        <w:pStyle w:val="BodyText"/>
        <w:widowControl w:val="0"/>
        <w:spacing w:after="0"/>
        <w:ind w:right="-7"/>
        <w:jc w:val="center"/>
        <w:rPr>
          <w:rFonts w:ascii="GHEA Grapalat" w:hAnsi="GHEA Grapalat"/>
        </w:rPr>
      </w:pPr>
    </w:p>
    <w:p w14:paraId="0B3314FF" w14:textId="77777777" w:rsidR="00CE0D95" w:rsidRPr="009044F1" w:rsidRDefault="00CE0D95" w:rsidP="00032D5D">
      <w:pPr>
        <w:pStyle w:val="BodyText"/>
        <w:widowControl w:val="0"/>
        <w:spacing w:after="0"/>
        <w:ind w:right="-7" w:firstLine="567"/>
        <w:jc w:val="center"/>
        <w:rPr>
          <w:rFonts w:ascii="GHEA Grapalat" w:hAnsi="GHEA Grapalat"/>
        </w:rPr>
      </w:pPr>
    </w:p>
    <w:p w14:paraId="41B931A2" w14:textId="77777777" w:rsidR="00CE0D95" w:rsidRPr="009044F1" w:rsidRDefault="00CE0D95" w:rsidP="00032D5D">
      <w:pPr>
        <w:pStyle w:val="BodyText"/>
        <w:widowControl w:val="0"/>
        <w:spacing w:after="0"/>
        <w:ind w:right="-7" w:firstLine="567"/>
        <w:jc w:val="center"/>
        <w:rPr>
          <w:rFonts w:ascii="GHEA Grapalat" w:hAnsi="GHEA Grapalat"/>
        </w:rPr>
      </w:pPr>
    </w:p>
    <w:p w14:paraId="78B1FA20" w14:textId="77777777" w:rsidR="000763E5" w:rsidRDefault="000763E5" w:rsidP="00032D5D">
      <w:pPr>
        <w:rPr>
          <w:rFonts w:ascii="GHEA Grapalat" w:hAnsi="GHEA Grapalat"/>
        </w:rPr>
      </w:pPr>
      <w:r>
        <w:rPr>
          <w:rFonts w:ascii="GHEA Grapalat" w:hAnsi="GHEA Grapalat"/>
        </w:rPr>
        <w:br w:type="page"/>
      </w:r>
    </w:p>
    <w:p w14:paraId="5ED59B81" w14:textId="77777777" w:rsidR="001A43A4" w:rsidRPr="009044F1" w:rsidRDefault="00096865" w:rsidP="00032D5D">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032D5D">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032D5D">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032D5D">
      <w:pPr>
        <w:widowControl w:val="0"/>
        <w:ind w:firstLine="567"/>
        <w:jc w:val="both"/>
        <w:rPr>
          <w:rFonts w:ascii="GHEA Grapalat" w:hAnsi="GHEA Grapalat"/>
          <w:i/>
          <w:lang w:val="hy-AM"/>
        </w:rPr>
      </w:pPr>
    </w:p>
    <w:p w14:paraId="36406057" w14:textId="77777777" w:rsidR="00615B35" w:rsidRPr="009044F1" w:rsidRDefault="0046586E" w:rsidP="00032D5D">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032D5D">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506832">
        <w:rPr>
          <w:rStyle w:val="Hyperlink"/>
          <w:rFonts w:ascii="GHEA Grapalat" w:hAnsi="GHEA Grapalat"/>
          <w:i/>
        </w:rPr>
        <w:t>www.procurement.am</w:t>
      </w:r>
      <w:r w:rsidR="00C90796">
        <w:fldChar w:fldCharType="end"/>
      </w:r>
      <w:r w:rsidR="00C90796" w:rsidRPr="00192A1C">
        <w:rPr>
          <w:rFonts w:ascii="GHEA Grapalat" w:hAnsi="GHEA Grapalat"/>
          <w:i/>
        </w:rPr>
        <w:t>.</w:t>
      </w:r>
    </w:p>
    <w:p w14:paraId="068C6D2A" w14:textId="77777777" w:rsidR="00C90796" w:rsidRDefault="00C90796" w:rsidP="00032D5D">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54449B2E" w14:textId="77777777" w:rsidR="00233B5F" w:rsidRPr="00572A57" w:rsidRDefault="00884204" w:rsidP="00032D5D">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032D5D">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032D5D">
      <w:pPr>
        <w:jc w:val="both"/>
        <w:rPr>
          <w:rFonts w:ascii="GHEA Grapalat" w:hAnsi="GHEA Grapalat"/>
          <w:i/>
        </w:rPr>
      </w:pPr>
    </w:p>
    <w:p w14:paraId="09B97B9A" w14:textId="77777777" w:rsidR="00984BDB" w:rsidRPr="009044F1" w:rsidRDefault="00984BDB" w:rsidP="00032D5D">
      <w:pPr>
        <w:widowControl w:val="0"/>
        <w:ind w:firstLine="567"/>
        <w:jc w:val="both"/>
        <w:rPr>
          <w:rFonts w:ascii="GHEA Grapalat" w:hAnsi="GHEA Grapalat"/>
          <w:i/>
        </w:rPr>
      </w:pPr>
    </w:p>
    <w:p w14:paraId="2BC78628" w14:textId="77777777" w:rsidR="00160AE4" w:rsidRPr="009044F1" w:rsidRDefault="00994A77" w:rsidP="00032D5D">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032D5D">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032D5D">
      <w:pPr>
        <w:widowControl w:val="0"/>
        <w:ind w:firstLine="567"/>
        <w:jc w:val="center"/>
        <w:rPr>
          <w:rFonts w:ascii="GHEA Grapalat" w:hAnsi="GHEA Grapalat"/>
          <w:i/>
        </w:rPr>
      </w:pPr>
    </w:p>
    <w:p w14:paraId="56EFF140" w14:textId="028DD87B" w:rsidR="00033ED4" w:rsidRDefault="00442510" w:rsidP="0088061A">
      <w:pPr>
        <w:widowControl w:val="0"/>
        <w:jc w:val="center"/>
        <w:rPr>
          <w:rFonts w:ascii="GHEA Grapalat" w:hAnsi="GHEA Grapalat"/>
          <w:sz w:val="20"/>
          <w:szCs w:val="20"/>
        </w:rPr>
      </w:pPr>
      <w:r w:rsidRPr="00442510">
        <w:rPr>
          <w:rFonts w:ascii="GHEA Grapalat" w:hAnsi="GHEA Grapalat"/>
          <w:iCs/>
        </w:rPr>
        <w:t>приобретени</w:t>
      </w:r>
      <w:r>
        <w:rPr>
          <w:rFonts w:ascii="GHEA Grapalat" w:hAnsi="GHEA Grapalat"/>
          <w:iCs/>
        </w:rPr>
        <w:t>е</w:t>
      </w:r>
      <w:r w:rsidRPr="00442510">
        <w:rPr>
          <w:rFonts w:ascii="GHEA Grapalat" w:hAnsi="GHEA Grapalat"/>
          <w:iCs/>
        </w:rPr>
        <w:t xml:space="preserve"> строительных работ по капитальному ремонту и обслуживанию дворовых территорий и площадок на территории административного района Кентрон</w:t>
      </w:r>
      <w:r w:rsidR="001F6066" w:rsidRPr="00442510">
        <w:rPr>
          <w:rFonts w:ascii="GHEA Grapalat" w:hAnsi="GHEA Grapalat"/>
          <w:iCs/>
        </w:rPr>
        <w:t xml:space="preserve"> города Ереван</w:t>
      </w:r>
      <w:r w:rsidR="0088061A" w:rsidRPr="00442510">
        <w:rPr>
          <w:rFonts w:ascii="GHEA Grapalat" w:eastAsia="MS Mincho" w:hAnsi="GHEA Grapalat"/>
          <w:b/>
          <w:iCs/>
          <w:szCs w:val="18"/>
          <w:lang w:eastAsia="ja-JP"/>
        </w:rPr>
        <w:t xml:space="preserve"> </w:t>
      </w:r>
      <w:r w:rsidR="00033ED4" w:rsidRPr="00442510">
        <w:rPr>
          <w:rFonts w:ascii="GHEA Grapalat" w:hAnsi="GHEA Grapalat"/>
          <w:b/>
          <w:iCs/>
        </w:rPr>
        <w:t>ДЛЯ НУЖД</w:t>
      </w:r>
      <w:r w:rsidR="00033ED4" w:rsidRPr="00442510">
        <w:rPr>
          <w:rFonts w:ascii="GHEA Grapalat" w:hAnsi="GHEA Grapalat"/>
          <w:iCs/>
        </w:rPr>
        <w:t xml:space="preserve"> </w:t>
      </w:r>
      <w:r w:rsidR="00033ED4" w:rsidRPr="00442510">
        <w:rPr>
          <w:rFonts w:ascii="GHEA Grapalat" w:hAnsi="GHEA Grapalat" w:cs="Sylfaen"/>
          <w:b/>
          <w:iCs/>
        </w:rPr>
        <w:t>МЭРИЯ</w:t>
      </w:r>
      <w:r w:rsidR="00033ED4">
        <w:rPr>
          <w:rFonts w:ascii="GHEA Grapalat" w:hAnsi="GHEA Grapalat" w:cs="Sylfaen"/>
          <w:b/>
        </w:rPr>
        <w:t xml:space="preserve"> Г.ЕРЕВАНА</w:t>
      </w:r>
    </w:p>
    <w:p w14:paraId="2D46C958" w14:textId="77777777" w:rsidR="00160AE4" w:rsidRPr="003A1EBB" w:rsidRDefault="00160AE4" w:rsidP="00032D5D">
      <w:pPr>
        <w:widowControl w:val="0"/>
        <w:ind w:firstLine="567"/>
        <w:jc w:val="center"/>
        <w:rPr>
          <w:rFonts w:ascii="GHEA Grapalat" w:hAnsi="GHEA Grapalat"/>
        </w:rPr>
      </w:pPr>
    </w:p>
    <w:p w14:paraId="0FA6F93B" w14:textId="69C59F74" w:rsidR="00096865" w:rsidRPr="009044F1" w:rsidRDefault="00160AE4" w:rsidP="00032D5D">
      <w:pPr>
        <w:widowControl w:val="0"/>
        <w:jc w:val="center"/>
        <w:rPr>
          <w:rFonts w:ascii="GHEA Grapalat" w:hAnsi="GHEA Grapalat"/>
          <w:i/>
        </w:rPr>
      </w:pPr>
      <w:r w:rsidRPr="009044F1">
        <w:rPr>
          <w:rFonts w:ascii="GHEA Grapalat" w:hAnsi="GHEA Grapalat"/>
          <w:b/>
        </w:rPr>
        <w:t xml:space="preserve">ПРИГЛАШЕНИЯ НА </w:t>
      </w:r>
      <w:r w:rsidR="00A34892">
        <w:rPr>
          <w:rFonts w:ascii="GHEA Grapalat" w:hAnsi="GHEA Grapalat"/>
          <w:b/>
        </w:rPr>
        <w:t>ЗАПРОСА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032D5D">
      <w:pPr>
        <w:widowControl w:val="0"/>
        <w:jc w:val="center"/>
        <w:rPr>
          <w:rFonts w:ascii="GHEA Grapalat" w:hAnsi="GHEA Grapalat" w:cs="Sylfaen"/>
          <w:b/>
        </w:rPr>
      </w:pPr>
    </w:p>
    <w:p w14:paraId="7E27DFE3" w14:textId="77777777" w:rsidR="00096865" w:rsidRPr="008842CE" w:rsidRDefault="00096865" w:rsidP="00032D5D">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032D5D">
      <w:pPr>
        <w:widowControl w:val="0"/>
        <w:jc w:val="center"/>
        <w:rPr>
          <w:rFonts w:ascii="GHEA Grapalat" w:hAnsi="GHEA Grapalat"/>
        </w:rPr>
      </w:pPr>
    </w:p>
    <w:p w14:paraId="531A646C" w14:textId="77777777" w:rsidR="00096865" w:rsidRPr="009044F1"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032D5D">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032D5D">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032D5D">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6D8D63BC" w:rsidR="00096865" w:rsidRPr="009044F1" w:rsidRDefault="00087A30" w:rsidP="00032D5D">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032D5D">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032D5D">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032D5D">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032D5D">
      <w:pPr>
        <w:widowControl w:val="0"/>
        <w:jc w:val="center"/>
        <w:rPr>
          <w:rFonts w:ascii="GHEA Grapalat" w:hAnsi="GHEA Grapalat"/>
          <w:b/>
        </w:rPr>
      </w:pPr>
    </w:p>
    <w:p w14:paraId="0F510C48" w14:textId="77777777" w:rsidR="00520F57" w:rsidRDefault="00520F57" w:rsidP="00032D5D">
      <w:pPr>
        <w:widowControl w:val="0"/>
        <w:jc w:val="center"/>
        <w:rPr>
          <w:rFonts w:ascii="GHEA Grapalat" w:hAnsi="GHEA Grapalat"/>
          <w:b/>
        </w:rPr>
      </w:pPr>
    </w:p>
    <w:p w14:paraId="3350CDDF" w14:textId="77777777" w:rsidR="008842CE" w:rsidRPr="00374F4A" w:rsidRDefault="00CA590C" w:rsidP="00032D5D">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032D5D">
      <w:pPr>
        <w:widowControl w:val="0"/>
        <w:jc w:val="center"/>
        <w:rPr>
          <w:rFonts w:ascii="GHEA Grapalat" w:hAnsi="GHEA Grapalat"/>
          <w:b/>
        </w:rPr>
      </w:pPr>
    </w:p>
    <w:p w14:paraId="39AB163C" w14:textId="098D460B" w:rsidR="00096865" w:rsidRDefault="00096865" w:rsidP="00032D5D">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A34892">
        <w:rPr>
          <w:rFonts w:ascii="GHEA Grapalat" w:hAnsi="GHEA Grapalat"/>
          <w:b/>
        </w:rPr>
        <w:t>ЗАПРОСА КОТИРОВОК</w:t>
      </w:r>
    </w:p>
    <w:p w14:paraId="7380DBED" w14:textId="77777777" w:rsidR="00520F57" w:rsidRPr="008842CE" w:rsidRDefault="00520F57" w:rsidP="00032D5D">
      <w:pPr>
        <w:widowControl w:val="0"/>
        <w:jc w:val="center"/>
        <w:rPr>
          <w:rFonts w:ascii="GHEA Grapalat" w:hAnsi="GHEA Grapalat"/>
          <w:b/>
        </w:rPr>
      </w:pPr>
    </w:p>
    <w:p w14:paraId="31821506" w14:textId="77777777" w:rsidR="00096865" w:rsidRPr="003A1EBB"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032D5D">
      <w:pPr>
        <w:widowControl w:val="0"/>
        <w:tabs>
          <w:tab w:val="left" w:pos="1134"/>
        </w:tabs>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14:paraId="0D01D090" w14:textId="77777777" w:rsidR="0061522D" w:rsidRPr="00625529" w:rsidRDefault="00450C30" w:rsidP="00032D5D">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032D5D">
      <w:pPr>
        <w:rPr>
          <w:rFonts w:ascii="GHEA Grapalat" w:hAnsi="GHEA Grapalat"/>
          <w:spacing w:val="-6"/>
        </w:rPr>
      </w:pPr>
      <w:r>
        <w:rPr>
          <w:rFonts w:ascii="GHEA Grapalat" w:hAnsi="GHEA Grapalat"/>
          <w:spacing w:val="-6"/>
        </w:rPr>
        <w:br w:type="page"/>
      </w:r>
    </w:p>
    <w:p w14:paraId="48760574" w14:textId="7CE99F55" w:rsidR="00096865" w:rsidRPr="006D2DF7" w:rsidRDefault="00E17B7F" w:rsidP="00032D5D">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01797">
        <w:rPr>
          <w:rFonts w:ascii="GHEA Grapalat" w:hAnsi="GHEA Grapalat"/>
          <w:spacing w:val="-6"/>
        </w:rPr>
        <w:t>EQ-</w:t>
      </w:r>
      <w:r w:rsidR="005F1514">
        <w:rPr>
          <w:rFonts w:ascii="GHEA Grapalat" w:hAnsi="GHEA Grapalat"/>
          <w:spacing w:val="-6"/>
        </w:rPr>
        <w:t>GHAShDzB-</w:t>
      </w:r>
      <w:r w:rsidR="00EF04E3">
        <w:rPr>
          <w:rFonts w:ascii="GHEA Grapalat" w:hAnsi="GHEA Grapalat"/>
          <w:spacing w:val="-6"/>
        </w:rPr>
        <w:t>25/195</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032D5D">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032D5D">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032D5D">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032D5D">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6CF334F5" w:rsidR="003E1421" w:rsidRPr="0088061A" w:rsidRDefault="00A81DD5" w:rsidP="00032D5D">
      <w:pPr>
        <w:pStyle w:val="BodyTextIndent2"/>
        <w:widowControl w:val="0"/>
        <w:spacing w:line="240" w:lineRule="auto"/>
        <w:ind w:firstLine="567"/>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proofErr w:type="spellStart"/>
      <w:r w:rsidR="0088061A" w:rsidRPr="0088061A">
        <w:rPr>
          <w:rFonts w:ascii="GHEA Grapalat" w:hAnsi="GHEA Grapalat"/>
          <w:lang w:val="en-US"/>
        </w:rPr>
        <w:t>gor</w:t>
      </w:r>
      <w:proofErr w:type="spellEnd"/>
      <w:r w:rsidR="009C751A" w:rsidRPr="0088061A">
        <w:rPr>
          <w:rFonts w:ascii="GHEA Grapalat" w:hAnsi="GHEA Grapalat"/>
          <w:lang w:val="af-ZA"/>
        </w:rPr>
        <w:t>.</w:t>
      </w:r>
      <w:r w:rsidR="0088061A" w:rsidRPr="0088061A">
        <w:rPr>
          <w:rFonts w:ascii="GHEA Grapalat" w:hAnsi="GHEA Grapalat"/>
          <w:lang w:val="af-ZA"/>
        </w:rPr>
        <w:t>muradyan</w:t>
      </w:r>
      <w:r w:rsidR="009C751A" w:rsidRPr="0088061A">
        <w:rPr>
          <w:rFonts w:ascii="GHEA Grapalat" w:hAnsi="GHEA Grapalat"/>
          <w:lang w:val="af-ZA"/>
        </w:rPr>
        <w:t>@yerevan.am</w:t>
      </w:r>
    </w:p>
    <w:p w14:paraId="77F484EA" w14:textId="77777777" w:rsidR="00096865" w:rsidRPr="009044F1" w:rsidRDefault="00F5653D" w:rsidP="00032D5D">
      <w:pPr>
        <w:widowControl w:val="0"/>
        <w:jc w:val="center"/>
        <w:rPr>
          <w:rFonts w:ascii="GHEA Grapalat" w:hAnsi="GHEA Grapalat"/>
        </w:rPr>
      </w:pPr>
      <w:r w:rsidRPr="0088061A">
        <w:rPr>
          <w:rFonts w:ascii="GHEA Grapalat" w:hAnsi="GHEA Grapalat"/>
          <w:sz w:val="20"/>
          <w:szCs w:val="20"/>
        </w:rPr>
        <w:br w:type="page"/>
      </w:r>
      <w:r w:rsidRPr="009044F1">
        <w:rPr>
          <w:rFonts w:ascii="GHEA Grapalat" w:hAnsi="GHEA Grapalat"/>
        </w:rPr>
        <w:lastRenderedPageBreak/>
        <w:t>ЧАСТЬ I</w:t>
      </w:r>
    </w:p>
    <w:p w14:paraId="7A9BF386" w14:textId="77777777" w:rsidR="00096865" w:rsidRPr="009044F1" w:rsidRDefault="00096865" w:rsidP="00032D5D">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032D5D">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7D633D1E" w:rsidR="00096865" w:rsidRPr="009044F1" w:rsidRDefault="00845AA5" w:rsidP="00032D5D">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sidRPr="001F6066">
        <w:rPr>
          <w:rFonts w:ascii="GHEA Grapalat" w:hAnsi="GHEA Grapalat"/>
          <w:i w:val="0"/>
          <w:sz w:val="24"/>
          <w:szCs w:val="24"/>
        </w:rPr>
        <w:t xml:space="preserve">Предметом закупки является </w:t>
      </w:r>
      <w:r w:rsidR="00C349EC">
        <w:rPr>
          <w:rFonts w:ascii="GHEA Grapalat" w:hAnsi="GHEA Grapalat"/>
          <w:i w:val="0"/>
          <w:sz w:val="24"/>
          <w:szCs w:val="24"/>
        </w:rPr>
        <w:t>по</w:t>
      </w:r>
      <w:r w:rsidR="00C349EC" w:rsidRPr="00C570D9">
        <w:rPr>
          <w:rFonts w:ascii="GHEA Grapalat" w:hAnsi="GHEA Grapalat"/>
          <w:i w:val="0"/>
          <w:sz w:val="24"/>
          <w:szCs w:val="24"/>
        </w:rPr>
        <w:t xml:space="preserve"> п</w:t>
      </w:r>
      <w:r w:rsidR="00C349EC">
        <w:rPr>
          <w:rFonts w:ascii="GHEA Grapalat" w:hAnsi="GHEA Grapalat"/>
          <w:i w:val="0"/>
          <w:sz w:val="24"/>
          <w:szCs w:val="24"/>
        </w:rPr>
        <w:t xml:space="preserve">риобретению </w:t>
      </w:r>
      <w:r w:rsidR="00C349EC" w:rsidRPr="00C570D9">
        <w:rPr>
          <w:rFonts w:ascii="GHEA Grapalat" w:hAnsi="GHEA Grapalat"/>
          <w:i w:val="0"/>
          <w:sz w:val="24"/>
          <w:szCs w:val="24"/>
        </w:rPr>
        <w:t>строительных работ</w:t>
      </w:r>
      <w:r w:rsidR="00C349EC">
        <w:rPr>
          <w:rFonts w:ascii="GHEA Grapalat" w:hAnsi="GHEA Grapalat"/>
          <w:i w:val="0"/>
          <w:sz w:val="24"/>
          <w:szCs w:val="24"/>
        </w:rPr>
        <w:t xml:space="preserve"> по</w:t>
      </w:r>
      <w:r w:rsidR="00C349EC" w:rsidRPr="00C570D9">
        <w:rPr>
          <w:rFonts w:ascii="GHEA Grapalat" w:hAnsi="GHEA Grapalat"/>
          <w:i w:val="0"/>
          <w:sz w:val="24"/>
          <w:szCs w:val="24"/>
        </w:rPr>
        <w:t xml:space="preserve"> </w:t>
      </w:r>
      <w:r w:rsidR="00C349EC">
        <w:rPr>
          <w:rFonts w:ascii="GHEA Grapalat" w:hAnsi="GHEA Grapalat"/>
          <w:i w:val="0"/>
          <w:sz w:val="24"/>
          <w:szCs w:val="24"/>
        </w:rPr>
        <w:t>к</w:t>
      </w:r>
      <w:r w:rsidR="00C349EC" w:rsidRPr="005144A4">
        <w:rPr>
          <w:rFonts w:ascii="GHEA Grapalat" w:hAnsi="GHEA Grapalat"/>
          <w:i w:val="0"/>
          <w:sz w:val="24"/>
          <w:szCs w:val="24"/>
        </w:rPr>
        <w:t>апитальн</w:t>
      </w:r>
      <w:r w:rsidR="00C349EC">
        <w:rPr>
          <w:rFonts w:ascii="GHEA Grapalat" w:hAnsi="GHEA Grapalat"/>
          <w:i w:val="0"/>
          <w:sz w:val="24"/>
          <w:szCs w:val="24"/>
        </w:rPr>
        <w:t>ому</w:t>
      </w:r>
      <w:r w:rsidR="00C349EC" w:rsidRPr="005144A4">
        <w:rPr>
          <w:rFonts w:ascii="GHEA Grapalat" w:hAnsi="GHEA Grapalat"/>
          <w:i w:val="0"/>
          <w:sz w:val="24"/>
          <w:szCs w:val="24"/>
        </w:rPr>
        <w:t xml:space="preserve"> ремонт</w:t>
      </w:r>
      <w:r w:rsidR="00C349EC">
        <w:rPr>
          <w:rFonts w:ascii="GHEA Grapalat" w:hAnsi="GHEA Grapalat"/>
          <w:i w:val="0"/>
          <w:sz w:val="24"/>
          <w:szCs w:val="24"/>
        </w:rPr>
        <w:t>у</w:t>
      </w:r>
      <w:r w:rsidR="00C349EC" w:rsidRPr="005144A4">
        <w:rPr>
          <w:rFonts w:ascii="GHEA Grapalat" w:hAnsi="GHEA Grapalat"/>
          <w:i w:val="0"/>
          <w:sz w:val="24"/>
          <w:szCs w:val="24"/>
        </w:rPr>
        <w:t xml:space="preserve"> и обслуживани</w:t>
      </w:r>
      <w:r w:rsidR="00C349EC">
        <w:rPr>
          <w:rFonts w:ascii="GHEA Grapalat" w:hAnsi="GHEA Grapalat"/>
          <w:i w:val="0"/>
          <w:sz w:val="24"/>
          <w:szCs w:val="24"/>
        </w:rPr>
        <w:t>ю</w:t>
      </w:r>
      <w:r w:rsidR="00C349EC" w:rsidRPr="005144A4">
        <w:rPr>
          <w:rFonts w:ascii="GHEA Grapalat" w:hAnsi="GHEA Grapalat"/>
          <w:i w:val="0"/>
          <w:sz w:val="24"/>
          <w:szCs w:val="24"/>
        </w:rPr>
        <w:t xml:space="preserve"> дворовых территорий и площадок на территории административного района Кентрон</w:t>
      </w:r>
      <w:r w:rsidR="00C349EC" w:rsidRPr="00C570D9">
        <w:rPr>
          <w:rFonts w:ascii="GHEA Grapalat" w:hAnsi="GHEA Grapalat"/>
          <w:i w:val="0"/>
          <w:sz w:val="24"/>
          <w:szCs w:val="24"/>
        </w:rPr>
        <w:t xml:space="preserve"> </w:t>
      </w:r>
      <w:r w:rsidR="001F6066" w:rsidRPr="00C570D9">
        <w:rPr>
          <w:rFonts w:ascii="GHEA Grapalat" w:hAnsi="GHEA Grapalat"/>
          <w:i w:val="0"/>
          <w:sz w:val="24"/>
          <w:szCs w:val="24"/>
        </w:rPr>
        <w:t>города Ереван</w:t>
      </w:r>
      <w:r w:rsidR="0088061A" w:rsidRPr="001F6066">
        <w:rPr>
          <w:rFonts w:ascii="GHEA Grapalat" w:hAnsi="GHEA Grapalat"/>
          <w:i w:val="0"/>
          <w:sz w:val="24"/>
          <w:szCs w:val="24"/>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10090F" w:rsidRPr="001F6066">
        <w:rPr>
          <w:rFonts w:ascii="GHEA Grapalat" w:hAnsi="GHEA Grapalat"/>
          <w:i w:val="0"/>
          <w:sz w:val="24"/>
          <w:szCs w:val="24"/>
        </w:rPr>
        <w:t>МЭРИИ Г.ЕРЕВАНА</w:t>
      </w:r>
      <w:r w:rsidRPr="009044F1">
        <w:rPr>
          <w:rFonts w:ascii="GHEA Grapalat" w:hAnsi="GHEA Grapalat"/>
          <w:i w:val="0"/>
          <w:sz w:val="24"/>
          <w:szCs w:val="24"/>
        </w:rPr>
        <w:t>, которые сгруппированы в лоты "</w:t>
      </w:r>
      <w:r w:rsidR="00707201" w:rsidRPr="001F6066">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032D5D">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032D5D">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032D5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032D5D">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032D5D">
            <w:pPr>
              <w:pStyle w:val="BodyTextIndent2"/>
              <w:widowControl w:val="0"/>
              <w:spacing w:line="240" w:lineRule="auto"/>
              <w:ind w:firstLine="0"/>
              <w:rPr>
                <w:rFonts w:ascii="GHEA Grapalat" w:hAnsi="GHEA Grapalat"/>
                <w:sz w:val="24"/>
                <w:szCs w:val="24"/>
                <w:u w:val="single"/>
              </w:rPr>
            </w:pPr>
          </w:p>
        </w:tc>
      </w:tr>
      <w:tr w:rsidR="002B387A" w:rsidRPr="009044F1" w14:paraId="37753846" w14:textId="77777777" w:rsidTr="00216275">
        <w:trPr>
          <w:jc w:val="center"/>
        </w:trPr>
        <w:tc>
          <w:tcPr>
            <w:tcW w:w="1331" w:type="dxa"/>
            <w:vAlign w:val="center"/>
          </w:tcPr>
          <w:p w14:paraId="7C190EE6" w14:textId="77777777" w:rsidR="002B387A" w:rsidRPr="009044F1" w:rsidRDefault="002B387A" w:rsidP="00032D5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685D8C55" w14:textId="07C681FC" w:rsidR="002B387A" w:rsidRPr="002B387A" w:rsidRDefault="007F10AE" w:rsidP="00032D5D">
            <w:pPr>
              <w:pStyle w:val="BodyTextIndent2"/>
              <w:widowControl w:val="0"/>
              <w:spacing w:line="240" w:lineRule="auto"/>
              <w:ind w:firstLine="0"/>
              <w:rPr>
                <w:rFonts w:ascii="GHEA Grapalat" w:hAnsi="GHEA Grapalat" w:cs="Calibri"/>
                <w:color w:val="000000"/>
                <w:lang w:val="hy-AM"/>
              </w:rPr>
            </w:pPr>
            <w:r>
              <w:rPr>
                <w:rFonts w:ascii="GHEA Grapalat" w:hAnsi="GHEA Grapalat"/>
                <w:sz w:val="24"/>
                <w:szCs w:val="24"/>
              </w:rPr>
              <w:t>63</w:t>
            </w:r>
            <w:r w:rsidR="001F6066" w:rsidRPr="001F6066">
              <w:rPr>
                <w:rFonts w:ascii="GHEA Grapalat" w:hAnsi="GHEA Grapalat"/>
                <w:sz w:val="24"/>
                <w:szCs w:val="24"/>
              </w:rPr>
              <w:t>,</w:t>
            </w:r>
            <w:r>
              <w:rPr>
                <w:rFonts w:ascii="GHEA Grapalat" w:hAnsi="GHEA Grapalat"/>
                <w:sz w:val="24"/>
                <w:szCs w:val="24"/>
              </w:rPr>
              <w:t>700</w:t>
            </w:r>
            <w:r w:rsidR="001F6066" w:rsidRPr="001F6066">
              <w:rPr>
                <w:rFonts w:ascii="GHEA Grapalat" w:hAnsi="GHEA Grapalat"/>
                <w:sz w:val="24"/>
                <w:szCs w:val="24"/>
              </w:rPr>
              <w:t>,</w:t>
            </w:r>
            <w:r>
              <w:rPr>
                <w:rFonts w:ascii="GHEA Grapalat" w:hAnsi="GHEA Grapalat"/>
                <w:sz w:val="24"/>
                <w:szCs w:val="24"/>
              </w:rPr>
              <w:t>000</w:t>
            </w:r>
          </w:p>
        </w:tc>
        <w:tc>
          <w:tcPr>
            <w:tcW w:w="6175" w:type="dxa"/>
            <w:vAlign w:val="center"/>
          </w:tcPr>
          <w:p w14:paraId="67DD7F9A" w14:textId="49DD1121" w:rsidR="002B387A" w:rsidRPr="00C349EC" w:rsidRDefault="00C349EC" w:rsidP="00032D5D">
            <w:pPr>
              <w:pStyle w:val="BodyTextIndent2"/>
              <w:widowControl w:val="0"/>
              <w:spacing w:line="240" w:lineRule="auto"/>
              <w:ind w:firstLine="0"/>
              <w:rPr>
                <w:rFonts w:ascii="GHEA Grapalat" w:hAnsi="GHEA Grapalat"/>
                <w:vertAlign w:val="subscript"/>
              </w:rPr>
            </w:pPr>
            <w:r w:rsidRPr="00C349EC">
              <w:rPr>
                <w:rFonts w:ascii="GHEA Grapalat" w:hAnsi="GHEA Grapalat"/>
                <w:sz w:val="24"/>
                <w:szCs w:val="24"/>
              </w:rPr>
              <w:t>приобретение строительных работ по капитальному ремонту и обслуживанию дворовых территорий и площадок на территории административного района Кентрон</w:t>
            </w:r>
          </w:p>
        </w:tc>
      </w:tr>
    </w:tbl>
    <w:p w14:paraId="36AF8C1F" w14:textId="77777777" w:rsidR="00096865" w:rsidRPr="009044F1" w:rsidRDefault="00816505" w:rsidP="00032D5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032D5D">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032D5D">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032D5D">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032D5D">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032D5D">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032D5D">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032D5D">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032D5D">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33046862" w14:textId="77777777" w:rsidR="006015A5" w:rsidRDefault="006015A5" w:rsidP="006015A5">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633503A0" w14:textId="77777777" w:rsidR="006015A5" w:rsidRPr="006015A5" w:rsidRDefault="006015A5" w:rsidP="00032D5D">
      <w:pPr>
        <w:widowControl w:val="0"/>
        <w:tabs>
          <w:tab w:val="left" w:pos="1134"/>
        </w:tabs>
        <w:ind w:firstLine="567"/>
        <w:jc w:val="both"/>
        <w:rPr>
          <w:rFonts w:ascii="GHEA Grapalat" w:hAnsi="GHEA Grapalat"/>
        </w:rPr>
      </w:pPr>
    </w:p>
    <w:p w14:paraId="4D001E31" w14:textId="75F215A3" w:rsidR="00990561" w:rsidRDefault="00990561" w:rsidP="00032D5D">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032D5D">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pPr>
        <w:pStyle w:val="ListParagraph"/>
        <w:widowControl w:val="0"/>
        <w:numPr>
          <w:ilvl w:val="0"/>
          <w:numId w:val="7"/>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pPr>
        <w:pStyle w:val="ListParagraph"/>
        <w:widowControl w:val="0"/>
        <w:numPr>
          <w:ilvl w:val="0"/>
          <w:numId w:val="7"/>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032D5D">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ADE2F4F" w14:textId="77777777" w:rsidR="00A84A34" w:rsidRDefault="00A84A34" w:rsidP="00A84A34">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3D1D1B">
        <w:rPr>
          <w:rFonts w:ascii="GHEA Grapalat" w:hAnsi="GHEA Grapalat"/>
        </w:rPr>
        <w:t>.</w:t>
      </w:r>
      <w:r w:rsidRPr="000B29DC">
        <w:rPr>
          <w:rFonts w:ascii="GHEA Grapalat" w:hAnsi="GHEA Grapalat"/>
        </w:rPr>
        <w:t xml:space="preserve">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68C9D465" w14:textId="77777777" w:rsidR="00A84A34" w:rsidRPr="009044F1" w:rsidRDefault="00A84A34" w:rsidP="00A84A34">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032D5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w:t>
      </w:r>
      <w:r w:rsidRPr="009044F1">
        <w:rPr>
          <w:rFonts w:ascii="GHEA Grapalat" w:hAnsi="GHEA Grapalat"/>
          <w:color w:val="000000"/>
        </w:rPr>
        <w:lastRenderedPageBreak/>
        <w:t>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032D5D">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032D5D">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032D5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032D5D">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032D5D">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w:t>
      </w:r>
      <w:r w:rsidR="000A6B75" w:rsidRPr="009044F1">
        <w:rPr>
          <w:rFonts w:ascii="GHEA Grapalat" w:hAnsi="GHEA Grapalat"/>
          <w:sz w:val="24"/>
          <w:szCs w:val="24"/>
        </w:rPr>
        <w:lastRenderedPageBreak/>
        <w:t>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032D5D">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032D5D">
      <w:pPr>
        <w:widowControl w:val="0"/>
        <w:jc w:val="center"/>
        <w:rPr>
          <w:rFonts w:ascii="GHEA Grapalat" w:hAnsi="GHEA Grapalat"/>
          <w:b/>
        </w:rPr>
      </w:pPr>
    </w:p>
    <w:p w14:paraId="52515570" w14:textId="77777777" w:rsidR="00813CE0" w:rsidRPr="00572A57" w:rsidRDefault="00ED2352" w:rsidP="00032D5D">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032D5D">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032D5D">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032D5D">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032D5D">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w:t>
      </w:r>
      <w:r w:rsidRPr="007D4470">
        <w:rPr>
          <w:rFonts w:ascii="GHEA Grapalat" w:hAnsi="GHEA Grapalat"/>
        </w:rPr>
        <w:lastRenderedPageBreak/>
        <w:t>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032D5D">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032D5D">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032D5D">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032D5D">
      <w:pPr>
        <w:widowControl w:val="0"/>
        <w:jc w:val="center"/>
        <w:rPr>
          <w:rFonts w:ascii="GHEA Grapalat" w:hAnsi="GHEA Grapalat"/>
          <w:b/>
        </w:rPr>
      </w:pPr>
    </w:p>
    <w:p w14:paraId="1683E855" w14:textId="77777777" w:rsidR="00096865" w:rsidRPr="00995804" w:rsidRDefault="00955A1E" w:rsidP="00032D5D">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032D5D">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032D5D">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17BAB7E8" w:rsidR="00096865" w:rsidRPr="005114D0" w:rsidRDefault="000946A3" w:rsidP="00032D5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A34892">
        <w:rPr>
          <w:rFonts w:ascii="GHEA Grapalat" w:hAnsi="GHEA Grapalat"/>
          <w:sz w:val="24"/>
          <w:szCs w:val="24"/>
        </w:rPr>
        <w:t>запроса котировок</w:t>
      </w:r>
      <w:r w:rsidRPr="009044F1">
        <w:rPr>
          <w:rFonts w:ascii="GHEA Grapalat" w:hAnsi="GHEA Grapalat"/>
          <w:sz w:val="24"/>
          <w:szCs w:val="24"/>
        </w:rPr>
        <w:t>.</w:t>
      </w:r>
    </w:p>
    <w:p w14:paraId="2DAEAB8E" w14:textId="425AFF7C" w:rsidR="008B1605" w:rsidRPr="009044F1" w:rsidRDefault="00096865" w:rsidP="00032D5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647074" w:rsidRPr="00FD37CF">
        <w:rPr>
          <w:rFonts w:ascii="GHEA Grapalat" w:hAnsi="GHEA Grapalat"/>
          <w:b/>
          <w:lang w:val="hy-AM"/>
        </w:rPr>
        <w:t>11:00</w:t>
      </w:r>
      <w:r w:rsidR="00601797" w:rsidRPr="00FD37CF">
        <w:rPr>
          <w:rFonts w:ascii="GHEA Grapalat" w:hAnsi="GHEA Grapalat"/>
          <w:b/>
          <w:lang w:val="hy-AM"/>
        </w:rPr>
        <w:t xml:space="preserve"> часов </w:t>
      </w:r>
      <w:r w:rsidR="0087685D">
        <w:rPr>
          <w:rFonts w:ascii="GHEA Grapalat" w:hAnsi="GHEA Grapalat"/>
          <w:b/>
          <w:lang w:val="hy-AM"/>
        </w:rPr>
        <w:t>22</w:t>
      </w:r>
      <w:r w:rsidR="009B081B" w:rsidRPr="00FD37CF">
        <w:rPr>
          <w:rFonts w:ascii="GHEA Grapalat" w:hAnsi="GHEA Grapalat"/>
          <w:b/>
          <w:lang w:val="hy-AM"/>
        </w:rPr>
        <w:t>.</w:t>
      </w:r>
      <w:r w:rsidR="006658C2">
        <w:rPr>
          <w:rFonts w:ascii="GHEA Grapalat" w:hAnsi="GHEA Grapalat"/>
          <w:b/>
          <w:lang w:val="hy-AM"/>
        </w:rPr>
        <w:t>10</w:t>
      </w:r>
      <w:r w:rsidR="009B081B" w:rsidRPr="00FD37CF">
        <w:rPr>
          <w:rFonts w:ascii="GHEA Grapalat" w:hAnsi="GHEA Grapalat"/>
          <w:b/>
          <w:lang w:val="hy-AM"/>
        </w:rPr>
        <w:t>.</w:t>
      </w:r>
      <w:r w:rsidR="008D5BD3" w:rsidRPr="00FD37CF">
        <w:rPr>
          <w:rFonts w:ascii="GHEA Grapalat" w:hAnsi="GHEA Grapalat"/>
          <w:b/>
          <w:lang w:val="hy-AM"/>
        </w:rPr>
        <w:t>2025</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032D5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032D5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032D5D">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032D5D">
      <w:pPr>
        <w:jc w:val="both"/>
        <w:rPr>
          <w:rFonts w:ascii="GHEA Grapalat" w:hAnsi="GHEA Grapalat"/>
          <w:lang w:val="hy-AM"/>
        </w:rPr>
      </w:pPr>
      <w:r>
        <w:rPr>
          <w:rFonts w:ascii="GHEA Grapalat" w:hAnsi="GHEA Grapalat"/>
        </w:rPr>
        <w:lastRenderedPageBreak/>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032D5D">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032D5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032D5D">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032D5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57B228A" w14:textId="050DB19A" w:rsidR="006C3115" w:rsidRDefault="0062795D" w:rsidP="00032D5D">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7C0397" w:rsidRPr="00510159">
        <w:rPr>
          <w:rFonts w:ascii="GHEA Grapalat" w:hAnsi="GHEA Grapalat" w:cs="Sylfaen"/>
          <w:sz w:val="20"/>
          <w:lang w:val="hy-AM"/>
        </w:rPr>
        <w:t>3) обеспечение заявки- в форме наличных денег или банковской гарантии.</w:t>
      </w:r>
      <w:r w:rsidR="00485531" w:rsidRPr="00510159">
        <w:rPr>
          <w:rStyle w:val="FootnoteReference"/>
          <w:rFonts w:ascii="GHEA Grapalat" w:hAnsi="GHEA Grapalat"/>
        </w:rPr>
        <w:footnoteReference w:customMarkFollows="1" w:id="6"/>
        <w:t>8</w:t>
      </w:r>
    </w:p>
    <w:p w14:paraId="669FA25F" w14:textId="77777777" w:rsidR="000845F6" w:rsidRPr="009044F1" w:rsidRDefault="005F25EF" w:rsidP="00032D5D">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032D5D">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032D5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032D5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032D5D">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032D5D">
      <w:pPr>
        <w:pStyle w:val="norm"/>
        <w:widowControl w:val="0"/>
        <w:spacing w:line="240" w:lineRule="auto"/>
        <w:ind w:firstLine="0"/>
        <w:rPr>
          <w:rFonts w:ascii="GHEA Grapalat" w:hAnsi="GHEA Grapalat" w:cs="Sylfaen"/>
          <w:sz w:val="24"/>
          <w:szCs w:val="24"/>
        </w:rPr>
      </w:pPr>
    </w:p>
    <w:p w14:paraId="448029D7" w14:textId="77777777" w:rsidR="0049655D" w:rsidRDefault="00C90BCA" w:rsidP="00032D5D">
      <w:pPr>
        <w:rPr>
          <w:rFonts w:ascii="GHEA Grapalat" w:hAnsi="GHEA Grapalat"/>
          <w:b/>
        </w:rPr>
      </w:pPr>
      <w:r>
        <w:rPr>
          <w:rFonts w:ascii="GHEA Grapalat" w:hAnsi="GHEA Grapalat"/>
          <w:b/>
        </w:rPr>
        <w:t>-----------------------------</w:t>
      </w:r>
    </w:p>
    <w:p w14:paraId="03D207CF" w14:textId="77777777" w:rsidR="00C90BCA" w:rsidDel="00B2007E" w:rsidRDefault="00C90BCA" w:rsidP="00032D5D">
      <w:pPr>
        <w:widowControl w:val="0"/>
        <w:jc w:val="center"/>
        <w:rPr>
          <w:del w:id="4" w:author="Inesa Kocharyan" w:date="2022-03-25T12:10:00Z"/>
          <w:rFonts w:ascii="GHEA Grapalat" w:hAnsi="GHEA Grapalat"/>
          <w:b/>
        </w:rPr>
      </w:pPr>
    </w:p>
    <w:p w14:paraId="39BC9BF3" w14:textId="1FDA5014" w:rsidR="00700398" w:rsidRDefault="00700398" w:rsidP="00032D5D">
      <w:pPr>
        <w:rPr>
          <w:rFonts w:ascii="GHEA Grapalat" w:hAnsi="GHEA Grapalat"/>
          <w:b/>
        </w:rPr>
      </w:pPr>
    </w:p>
    <w:p w14:paraId="0A36F454" w14:textId="77777777" w:rsidR="006C0E3B" w:rsidRPr="00191DB4" w:rsidRDefault="006C0E3B" w:rsidP="00032D5D">
      <w:pPr>
        <w:jc w:val="center"/>
        <w:rPr>
          <w:rFonts w:ascii="GHEA Grapalat" w:hAnsi="GHEA Grapalat" w:cs="Arial"/>
          <w:b/>
        </w:rPr>
      </w:pPr>
      <w:r w:rsidRPr="00191DB4">
        <w:rPr>
          <w:rFonts w:ascii="GHEA Grapalat" w:hAnsi="GHEA Grapalat"/>
          <w:b/>
        </w:rPr>
        <w:t>5.ЦЕНОВОЕ ПРЕДЛОЖЕНИЕ ЗАЯВКИ</w:t>
      </w:r>
    </w:p>
    <w:p w14:paraId="7947E2E6" w14:textId="77777777" w:rsidR="006C0E3B" w:rsidRPr="00191DB4" w:rsidRDefault="006C0E3B" w:rsidP="00032D5D">
      <w:pPr>
        <w:widowControl w:val="0"/>
        <w:tabs>
          <w:tab w:val="left" w:pos="1134"/>
        </w:tabs>
        <w:ind w:firstLine="567"/>
        <w:jc w:val="both"/>
        <w:rPr>
          <w:rFonts w:ascii="GHEA Grapalat" w:hAnsi="GHEA Grapalat"/>
        </w:rPr>
      </w:pPr>
      <w:r w:rsidRPr="00191DB4">
        <w:rPr>
          <w:rFonts w:ascii="GHEA Grapalat" w:hAnsi="GHEA Grapalat"/>
        </w:rPr>
        <w:t>5.1.</w:t>
      </w:r>
      <w:r w:rsidRPr="00191DB4">
        <w:rPr>
          <w:rFonts w:ascii="GHEA Grapalat" w:hAnsi="GHEA Grapalat"/>
        </w:rPr>
        <w:tab/>
        <w:t xml:space="preserve">Предлагаемая цена помимо стоимости работ включает также расходы по части транспортировки, страхования, пошлин, налогов, иных платежей и не </w:t>
      </w:r>
      <w:r w:rsidRPr="00191DB4">
        <w:rPr>
          <w:rFonts w:ascii="GHEA Grapalat" w:hAnsi="GHEA Grapalat"/>
        </w:rPr>
        <w:lastRenderedPageBreak/>
        <w:t>может быть ниже их себестоимости. Расчет предлагаемой цены должен быть представлен в заявке, посредством системы.</w:t>
      </w:r>
    </w:p>
    <w:p w14:paraId="55D88E16"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5.2.</w:t>
      </w:r>
      <w:r w:rsidRPr="00191DB4">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sidRPr="00191DB4">
        <w:rPr>
          <w:rFonts w:ascii="GHEA Grapalat" w:hAnsi="GHEA Grapalat"/>
          <w:sz w:val="24"/>
          <w:szCs w:val="24"/>
        </w:rPr>
        <w:t>При этом:</w:t>
      </w:r>
    </w:p>
    <w:p w14:paraId="6FCFB7A2" w14:textId="77777777" w:rsidR="006C0E3B" w:rsidRPr="001200A7" w:rsidRDefault="006C0E3B" w:rsidP="00032D5D">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0EC4B34C" w14:textId="77777777" w:rsidR="006C0E3B" w:rsidRPr="001200A7" w:rsidRDefault="006C0E3B" w:rsidP="00032D5D">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2B1F1E63" w14:textId="77777777" w:rsidR="006C0E3B" w:rsidRPr="001200A7" w:rsidRDefault="006C0E3B" w:rsidP="00032D5D">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63DD8325" w14:textId="77777777" w:rsidR="006C0E3B" w:rsidRPr="00191DB4" w:rsidRDefault="006C0E3B" w:rsidP="00032D5D">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ЦУ -</w:t>
      </w:r>
      <w:r w:rsidRPr="00191DB4">
        <w:rPr>
          <w:rStyle w:val="y2iqfc"/>
          <w:rFonts w:ascii="inherit" w:hAnsi="inherit"/>
          <w:b/>
          <w:bCs/>
          <w:color w:val="202124"/>
          <w:sz w:val="42"/>
          <w:szCs w:val="42"/>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w:t>
      </w:r>
      <w:r w:rsidRPr="00191DB4">
        <w:rPr>
          <w:rStyle w:val="y2iqfc"/>
          <w:rFonts w:ascii="inherit" w:hAnsi="inherit"/>
          <w:b/>
          <w:bCs/>
          <w:color w:val="202124"/>
          <w:sz w:val="42"/>
          <w:szCs w:val="42"/>
        </w:rPr>
        <w:t xml:space="preserve"> </w:t>
      </w:r>
      <w:r w:rsidRPr="00191DB4">
        <w:rPr>
          <w:rFonts w:ascii="GHEA Grapalat" w:hAnsi="GHEA Grapalat"/>
          <w:b/>
          <w:bCs/>
          <w:sz w:val="24"/>
          <w:szCs w:val="24"/>
        </w:rPr>
        <w:t>предложенная отобранным участником,</w:t>
      </w:r>
    </w:p>
    <w:p w14:paraId="43FD11B6" w14:textId="77777777" w:rsidR="006C0E3B" w:rsidRPr="00191DB4" w:rsidRDefault="006C0E3B" w:rsidP="00032D5D">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СЦ-</w:t>
      </w:r>
      <w:r w:rsidRPr="00191DB4">
        <w:rPr>
          <w:rFonts w:ascii="GHEA Grapalat" w:hAnsi="GHEA Grapalat" w:hint="eastAsia"/>
          <w:b/>
          <w:bCs/>
          <w:sz w:val="24"/>
          <w:szCs w:val="24"/>
        </w:rPr>
        <w:t>сметная</w:t>
      </w:r>
      <w:r w:rsidRPr="00191DB4">
        <w:rPr>
          <w:rFonts w:ascii="GHEA Grapalat" w:hAnsi="GHEA Grapalat"/>
          <w:b/>
          <w:bCs/>
          <w:sz w:val="24"/>
          <w:szCs w:val="24"/>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 xml:space="preserve"> </w:t>
      </w:r>
      <w:r w:rsidRPr="00191DB4">
        <w:rPr>
          <w:rFonts w:ascii="GHEA Grapalat" w:hAnsi="GHEA Grapalat" w:hint="eastAsia"/>
          <w:b/>
          <w:bCs/>
          <w:sz w:val="24"/>
          <w:szCs w:val="24"/>
        </w:rPr>
        <w:t>строительных</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опубликованная</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настоящем</w:t>
      </w:r>
      <w:r w:rsidRPr="00191DB4">
        <w:rPr>
          <w:rFonts w:ascii="GHEA Grapalat" w:hAnsi="GHEA Grapalat"/>
          <w:b/>
          <w:bCs/>
          <w:sz w:val="24"/>
          <w:szCs w:val="24"/>
        </w:rPr>
        <w:t xml:space="preserve"> </w:t>
      </w:r>
      <w:r w:rsidRPr="00191DB4">
        <w:rPr>
          <w:rFonts w:ascii="GHEA Grapalat" w:hAnsi="GHEA Grapalat" w:hint="eastAsia"/>
          <w:b/>
          <w:bCs/>
          <w:sz w:val="24"/>
          <w:szCs w:val="24"/>
        </w:rPr>
        <w:t>приглашении</w:t>
      </w:r>
      <w:r w:rsidRPr="00191DB4">
        <w:rPr>
          <w:rFonts w:ascii="GHEA Grapalat" w:hAnsi="GHEA Grapalat"/>
          <w:b/>
          <w:bCs/>
          <w:sz w:val="24"/>
          <w:szCs w:val="24"/>
        </w:rPr>
        <w:t>,</w:t>
      </w:r>
    </w:p>
    <w:p w14:paraId="5E9D42D7" w14:textId="77777777" w:rsidR="006C0E3B" w:rsidRPr="00191DB4" w:rsidRDefault="006C0E3B" w:rsidP="00032D5D">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ОР - </w:t>
      </w:r>
      <w:r w:rsidRPr="00191DB4">
        <w:rPr>
          <w:rFonts w:ascii="GHEA Grapalat" w:hAnsi="GHEA Grapalat" w:hint="eastAsia"/>
          <w:b/>
          <w:bCs/>
          <w:sz w:val="24"/>
          <w:szCs w:val="24"/>
        </w:rPr>
        <w:t>объем</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представленный</w:t>
      </w:r>
      <w:r w:rsidRPr="00191DB4">
        <w:rPr>
          <w:rFonts w:ascii="GHEA Grapalat" w:hAnsi="GHEA Grapalat"/>
          <w:b/>
          <w:bCs/>
          <w:sz w:val="24"/>
          <w:szCs w:val="24"/>
        </w:rPr>
        <w:t xml:space="preserve"> </w:t>
      </w:r>
      <w:r w:rsidRPr="00191DB4">
        <w:rPr>
          <w:rFonts w:ascii="GHEA Grapalat" w:hAnsi="GHEA Grapalat" w:hint="eastAsia"/>
          <w:b/>
          <w:bCs/>
          <w:sz w:val="24"/>
          <w:szCs w:val="24"/>
        </w:rPr>
        <w:t>данным</w:t>
      </w:r>
      <w:r w:rsidRPr="00191DB4">
        <w:rPr>
          <w:rFonts w:ascii="GHEA Grapalat" w:hAnsi="GHEA Grapalat"/>
          <w:b/>
          <w:bCs/>
          <w:sz w:val="24"/>
          <w:szCs w:val="24"/>
        </w:rPr>
        <w:t xml:space="preserve"> </w:t>
      </w:r>
      <w:r w:rsidRPr="00191DB4">
        <w:rPr>
          <w:rFonts w:ascii="GHEA Grapalat" w:hAnsi="GHEA Grapalat" w:hint="eastAsia"/>
          <w:b/>
          <w:bCs/>
          <w:sz w:val="24"/>
          <w:szCs w:val="24"/>
        </w:rPr>
        <w:t>исполнительным</w:t>
      </w:r>
      <w:r w:rsidRPr="00191DB4">
        <w:rPr>
          <w:rFonts w:ascii="GHEA Grapalat" w:hAnsi="GHEA Grapalat"/>
          <w:b/>
          <w:bCs/>
          <w:sz w:val="24"/>
          <w:szCs w:val="24"/>
        </w:rPr>
        <w:t xml:space="preserve"> </w:t>
      </w:r>
      <w:r w:rsidRPr="00191DB4">
        <w:rPr>
          <w:rFonts w:ascii="GHEA Grapalat" w:hAnsi="GHEA Grapalat" w:hint="eastAsia"/>
          <w:b/>
          <w:bCs/>
          <w:sz w:val="24"/>
          <w:szCs w:val="24"/>
        </w:rPr>
        <w:t>актом</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денежном</w:t>
      </w:r>
      <w:r w:rsidRPr="00191DB4">
        <w:rPr>
          <w:rFonts w:ascii="GHEA Grapalat" w:hAnsi="GHEA Grapalat"/>
          <w:b/>
          <w:bCs/>
          <w:sz w:val="24"/>
          <w:szCs w:val="24"/>
        </w:rPr>
        <w:t xml:space="preserve"> </w:t>
      </w:r>
      <w:r w:rsidRPr="00191DB4">
        <w:rPr>
          <w:rFonts w:ascii="GHEA Grapalat" w:hAnsi="GHEA Grapalat" w:hint="eastAsia"/>
          <w:b/>
          <w:bCs/>
          <w:sz w:val="24"/>
          <w:szCs w:val="24"/>
        </w:rPr>
        <w:t>выражении</w:t>
      </w:r>
      <w:r w:rsidRPr="00191DB4">
        <w:rPr>
          <w:rFonts w:ascii="GHEA Grapalat" w:hAnsi="GHEA Grapalat"/>
          <w:b/>
          <w:bCs/>
          <w:sz w:val="24"/>
          <w:szCs w:val="24"/>
        </w:rPr>
        <w:t>,</w:t>
      </w:r>
    </w:p>
    <w:p w14:paraId="521A1622" w14:textId="77777777" w:rsidR="006C0E3B" w:rsidRPr="00191DB4" w:rsidRDefault="006C0E3B" w:rsidP="00032D5D">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ВС-сумма, выплачиваемая </w:t>
      </w:r>
      <w:r w:rsidRPr="00191DB4">
        <w:rPr>
          <w:rFonts w:ascii="GHEA Grapalat" w:hAnsi="GHEA Grapalat" w:hint="eastAsia"/>
          <w:b/>
          <w:bCs/>
          <w:sz w:val="24"/>
          <w:szCs w:val="24"/>
        </w:rPr>
        <w:t>за</w:t>
      </w:r>
      <w:r w:rsidRPr="00191DB4">
        <w:rPr>
          <w:rFonts w:ascii="GHEA Grapalat" w:hAnsi="GHEA Grapalat"/>
          <w:b/>
          <w:bCs/>
          <w:sz w:val="24"/>
          <w:szCs w:val="24"/>
        </w:rPr>
        <w:t xml:space="preserve"> </w:t>
      </w:r>
      <w:r w:rsidRPr="00191DB4">
        <w:rPr>
          <w:rFonts w:ascii="GHEA Grapalat" w:hAnsi="GHEA Grapalat" w:hint="eastAsia"/>
          <w:b/>
          <w:bCs/>
          <w:sz w:val="24"/>
          <w:szCs w:val="24"/>
        </w:rPr>
        <w:t>работы</w:t>
      </w:r>
      <w:r w:rsidRPr="00191DB4">
        <w:rPr>
          <w:rFonts w:ascii="GHEA Grapalat" w:hAnsi="GHEA Grapalat"/>
          <w:b/>
          <w:bCs/>
          <w:sz w:val="24"/>
          <w:szCs w:val="24"/>
        </w:rPr>
        <w:t xml:space="preserve">, </w:t>
      </w:r>
      <w:r w:rsidRPr="00191DB4">
        <w:rPr>
          <w:rFonts w:ascii="GHEA Grapalat" w:hAnsi="GHEA Grapalat" w:hint="eastAsia"/>
          <w:b/>
          <w:bCs/>
          <w:sz w:val="24"/>
          <w:szCs w:val="24"/>
        </w:rPr>
        <w:t>указанные</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объемной ведомость-смете.</w:t>
      </w:r>
      <w:r w:rsidRPr="00191DB4">
        <w:rPr>
          <w:rFonts w:ascii="GHEA Grapalat" w:hAnsi="GHEA Grapalat"/>
          <w:b/>
          <w:bCs/>
          <w:sz w:val="24"/>
          <w:szCs w:val="24"/>
          <w:vertAlign w:val="superscript"/>
        </w:rPr>
        <w:t>9</w:t>
      </w:r>
    </w:p>
    <w:p w14:paraId="4DD002FF" w14:textId="77777777" w:rsidR="006C0E3B" w:rsidRPr="00191DB4" w:rsidRDefault="006C0E3B" w:rsidP="00032D5D">
      <w:pPr>
        <w:pStyle w:val="norm"/>
        <w:widowControl w:val="0"/>
        <w:spacing w:line="240" w:lineRule="auto"/>
        <w:ind w:firstLine="567"/>
        <w:rPr>
          <w:rFonts w:ascii="GHEA Grapalat" w:hAnsi="GHEA Grapalat" w:cs="Sylfaen"/>
          <w:b/>
          <w:bCs/>
          <w:sz w:val="24"/>
          <w:szCs w:val="24"/>
        </w:rPr>
      </w:pPr>
      <w:r w:rsidRPr="00191DB4">
        <w:rPr>
          <w:rFonts w:ascii="GHEA Grapalat" w:hAnsi="GHEA Grapalat"/>
          <w:b/>
          <w:bCs/>
          <w:sz w:val="24"/>
          <w:szCs w:val="24"/>
        </w:rPr>
        <w:t>Заявка участника не подлежит отклонению, если:</w:t>
      </w:r>
    </w:p>
    <w:p w14:paraId="400FD903" w14:textId="77777777" w:rsidR="006C0E3B" w:rsidRPr="00191DB4" w:rsidRDefault="006C0E3B" w:rsidP="00032D5D">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а.</w:t>
      </w:r>
      <w:r w:rsidRPr="00191DB4">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3B0522E7" w14:textId="77777777" w:rsidR="006C0E3B" w:rsidRPr="00191DB4" w:rsidRDefault="006C0E3B" w:rsidP="00032D5D">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б.</w:t>
      </w:r>
      <w:r w:rsidRPr="00191DB4">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F18D773"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в.</w:t>
      </w:r>
      <w:r w:rsidRPr="00191DB4">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070E4753"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г.</w:t>
      </w:r>
      <w:r w:rsidRPr="00191DB4">
        <w:t xml:space="preserve"> </w:t>
      </w:r>
      <w:r w:rsidRPr="00191DB4">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49D2E7E2"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д.</w:t>
      </w:r>
      <w:r w:rsidRPr="00191DB4">
        <w:t xml:space="preserve"> </w:t>
      </w:r>
      <w:r w:rsidRPr="00191DB4">
        <w:rPr>
          <w:rFonts w:ascii="GHEA Grapalat" w:hAnsi="GHEA Grapalat"/>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3B16B3CD" w14:textId="77777777" w:rsidR="006C0E3B" w:rsidRPr="00191DB4" w:rsidRDefault="006C0E3B" w:rsidP="00032D5D">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е.</w:t>
      </w:r>
      <w:r w:rsidRPr="00191DB4">
        <w:t xml:space="preserve"> </w:t>
      </w:r>
      <w:r w:rsidRPr="00191DB4">
        <w:rPr>
          <w:rFonts w:ascii="GHEA Grapalat" w:hAnsi="GHEA Grapalat"/>
          <w:sz w:val="24"/>
          <w:szCs w:val="24"/>
        </w:rPr>
        <w:t xml:space="preserve">в суммах, заполненных буквами в графах ценового предложения, лумы </w:t>
      </w:r>
      <w:r w:rsidRPr="00191DB4">
        <w:rPr>
          <w:rFonts w:ascii="GHEA Grapalat" w:hAnsi="GHEA Grapalat"/>
          <w:sz w:val="24"/>
          <w:szCs w:val="24"/>
        </w:rPr>
        <w:lastRenderedPageBreak/>
        <w:t>указаны в цифрах.</w:t>
      </w:r>
    </w:p>
    <w:p w14:paraId="70FC8C1F"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5.3.</w:t>
      </w:r>
      <w:r w:rsidRPr="00191DB4">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rPr>
        <w:t> </w:t>
      </w:r>
      <w:r w:rsidRPr="00191DB4">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032D5D">
      <w:pPr>
        <w:jc w:val="center"/>
        <w:rPr>
          <w:rFonts w:ascii="GHEA Grapalat" w:hAnsi="GHEA Grapalat"/>
          <w:b/>
        </w:rPr>
      </w:pPr>
    </w:p>
    <w:p w14:paraId="678321DC" w14:textId="77777777" w:rsidR="00096865" w:rsidRPr="00230D36" w:rsidRDefault="00220C7C" w:rsidP="00032D5D">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032D5D">
      <w:pPr>
        <w:jc w:val="center"/>
        <w:rPr>
          <w:rFonts w:ascii="GHEA Grapalat" w:hAnsi="GHEA Grapalat"/>
          <w:b/>
        </w:rPr>
      </w:pPr>
    </w:p>
    <w:p w14:paraId="7D88709A" w14:textId="77777777" w:rsidR="00096865" w:rsidRPr="00AA7117" w:rsidRDefault="00220C7C" w:rsidP="00032D5D">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032D5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032D5D">
      <w:pPr>
        <w:widowControl w:val="0"/>
        <w:ind w:firstLine="567"/>
        <w:jc w:val="center"/>
        <w:rPr>
          <w:rFonts w:ascii="GHEA Grapalat" w:hAnsi="GHEA Grapalat"/>
          <w:b/>
        </w:rPr>
      </w:pPr>
    </w:p>
    <w:p w14:paraId="5FEB0B5B" w14:textId="75262F97" w:rsidR="00096865" w:rsidRPr="00221C7B" w:rsidRDefault="000D701E" w:rsidP="00032D5D">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032D5D">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032D5D">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032D5D">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62639AA0" w:rsidR="009E21BA" w:rsidRDefault="009E21BA" w:rsidP="00032D5D">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w:t>
      </w:r>
      <w:r w:rsidRPr="00430362">
        <w:rPr>
          <w:rFonts w:ascii="GHEA Grapalat" w:hAnsi="GHEA Grapalat"/>
        </w:rPr>
        <w:lastRenderedPageBreak/>
        <w:t xml:space="preserve">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5D657E69" w14:textId="77777777" w:rsidR="00510159" w:rsidRPr="00F21FE8" w:rsidRDefault="00510159" w:rsidP="00032D5D">
      <w:pPr>
        <w:widowControl w:val="0"/>
        <w:tabs>
          <w:tab w:val="left" w:pos="1134"/>
        </w:tabs>
        <w:ind w:firstLine="180"/>
        <w:jc w:val="both"/>
        <w:rPr>
          <w:rFonts w:ascii="GHEA Grapalat" w:hAnsi="GHEA Grapalat"/>
        </w:rPr>
      </w:pPr>
      <w:r w:rsidRPr="00F21FE8">
        <w:rPr>
          <w:rFonts w:ascii="GHEA Grapalat" w:hAnsi="GHEA Grapalat"/>
        </w:rPr>
        <w:t>7.1 Руководитель заказчика письменно информирует о возврате обеспечения заявки в сроки, предусмотренные настоящим пунктом:</w:t>
      </w:r>
    </w:p>
    <w:p w14:paraId="19AF5CA9" w14:textId="77777777" w:rsidR="00510159" w:rsidRPr="00F21FE8" w:rsidRDefault="00510159" w:rsidP="00032D5D">
      <w:pPr>
        <w:widowControl w:val="0"/>
        <w:tabs>
          <w:tab w:val="left" w:pos="1134"/>
        </w:tabs>
        <w:ind w:firstLine="180"/>
        <w:jc w:val="both"/>
        <w:rPr>
          <w:rFonts w:ascii="GHEA Grapalat" w:hAnsi="GHEA Grapalat"/>
        </w:rPr>
      </w:pPr>
      <w:r w:rsidRPr="00F21FE8">
        <w:rPr>
          <w:rFonts w:ascii="GHEA Grapalat" w:hAnsi="GHEA Grapalat"/>
        </w:rPr>
        <w:t xml:space="preserve">- в случае обеспечения, представленного в виде наличных денег-Министерствo финансов РА, приложив копию представленного заявкой документа обосновывающую выплату, </w:t>
      </w:r>
    </w:p>
    <w:p w14:paraId="7782830D" w14:textId="77777777" w:rsidR="00510159" w:rsidRPr="00F21FE8" w:rsidRDefault="00510159" w:rsidP="00032D5D">
      <w:pPr>
        <w:widowControl w:val="0"/>
        <w:tabs>
          <w:tab w:val="left" w:pos="1134"/>
        </w:tabs>
        <w:ind w:firstLine="180"/>
        <w:jc w:val="both"/>
        <w:rPr>
          <w:rFonts w:ascii="GHEA Grapalat" w:hAnsi="GHEA Grapalat"/>
        </w:rPr>
      </w:pPr>
      <w:r w:rsidRPr="00F21FE8">
        <w:rPr>
          <w:rFonts w:ascii="GHEA Grapalat" w:hAnsi="GHEA Grapalat"/>
        </w:rPr>
        <w:t>- в случае обеспечения, представленного в виде банковской гарантии - выдавший гарантию банк.</w:t>
      </w:r>
    </w:p>
    <w:p w14:paraId="70C79345" w14:textId="77777777" w:rsidR="000A7528" w:rsidRPr="00681F45" w:rsidRDefault="00283198" w:rsidP="00032D5D">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032D5D">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032D5D">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7"/>
        <w:t>10</w:t>
      </w:r>
    </w:p>
    <w:p w14:paraId="78769A62" w14:textId="77777777" w:rsidR="00F20DA5" w:rsidRPr="009044F1" w:rsidRDefault="00283198" w:rsidP="00032D5D">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15AF4A43" w:rsidR="0063461E" w:rsidRDefault="00283198" w:rsidP="00032D5D">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F55F17" w:rsidRPr="00FE0CF3">
        <w:rPr>
          <w:rFonts w:ascii="GHEA Grapalat" w:hAnsi="GHEA Grapalat"/>
          <w:b/>
          <w:bCs/>
          <w:iCs/>
        </w:rPr>
        <w:t>90</w:t>
      </w:r>
      <w:r w:rsidR="00F55F17" w:rsidRPr="00FE0CF3">
        <w:rPr>
          <w:rFonts w:ascii="Courier New" w:hAnsi="Courier New" w:cs="Courier New"/>
          <w:b/>
          <w:bCs/>
          <w:iCs/>
        </w:rPr>
        <w:t> </w:t>
      </w:r>
      <w:r w:rsidR="00F55F17" w:rsidRPr="00FE0CF3">
        <w:rPr>
          <w:rFonts w:ascii="GHEA Grapalat" w:hAnsi="GHEA Grapalat"/>
          <w:b/>
          <w:bCs/>
          <w:iCs/>
        </w:rPr>
        <w:t xml:space="preserve">(девяноста) </w:t>
      </w:r>
      <w:r w:rsidR="00F80761" w:rsidRPr="00FE0CF3">
        <w:rPr>
          <w:rFonts w:ascii="GHEA Grapalat" w:hAnsi="GHEA Grapalat"/>
          <w:b/>
          <w:bCs/>
          <w:iCs/>
        </w:rPr>
        <w:t xml:space="preserve">рабочих </w:t>
      </w:r>
      <w:r w:rsidRPr="00FE0CF3">
        <w:rPr>
          <w:rFonts w:ascii="GHEA Grapalat" w:hAnsi="GHEA Grapalat"/>
          <w:b/>
          <w:bCs/>
          <w:iCs/>
        </w:rPr>
        <w:t>дней</w:t>
      </w:r>
      <w:r w:rsidRPr="00A4492E">
        <w:rPr>
          <w:rFonts w:ascii="GHEA Grapalat" w:hAnsi="GHEA Grapalat"/>
        </w:rPr>
        <w:t xml:space="preserve">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6C093003" w14:textId="77777777" w:rsidR="00510159" w:rsidRPr="00510159" w:rsidRDefault="00510159" w:rsidP="00032D5D">
      <w:pPr>
        <w:widowControl w:val="0"/>
        <w:tabs>
          <w:tab w:val="left" w:pos="1134"/>
        </w:tabs>
        <w:ind w:firstLine="567"/>
        <w:jc w:val="both"/>
        <w:rPr>
          <w:rFonts w:ascii="GHEA Grapalat" w:hAnsi="GHEA Grapalat"/>
        </w:rPr>
      </w:pPr>
      <w:r w:rsidRPr="00510159">
        <w:rPr>
          <w:rFonts w:ascii="GHEA Grapalat" w:hAnsi="GHEA Grapalat"/>
        </w:rPr>
        <w:t xml:space="preserve">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w:t>
      </w:r>
    </w:p>
    <w:p w14:paraId="62808D14" w14:textId="0D575FF7" w:rsidR="0093721E" w:rsidRPr="00521B73" w:rsidRDefault="0093721E" w:rsidP="00032D5D">
      <w:pPr>
        <w:widowControl w:val="0"/>
        <w:tabs>
          <w:tab w:val="left" w:pos="1134"/>
        </w:tabs>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w:t>
      </w:r>
      <w:r w:rsidRPr="00521B73">
        <w:rPr>
          <w:rFonts w:ascii="GHEA Grapalat" w:hAnsi="GHEA Grapalat"/>
          <w:b/>
          <w:bCs/>
        </w:rPr>
        <w:lastRenderedPageBreak/>
        <w:t>обеспечение заявки или представленное обеспечение не  соответствует требованиям приглашения.</w:t>
      </w:r>
    </w:p>
    <w:p w14:paraId="78B1255C" w14:textId="77777777" w:rsidR="002626F7" w:rsidRDefault="002626F7" w:rsidP="00032D5D">
      <w:pPr>
        <w:rPr>
          <w:rFonts w:ascii="GHEA Grapalat" w:hAnsi="GHEA Grapalat" w:cs="Sylfaen"/>
        </w:rPr>
      </w:pPr>
    </w:p>
    <w:p w14:paraId="3EF3263E" w14:textId="77777777" w:rsidR="00096865" w:rsidRPr="009044F1" w:rsidRDefault="00E70FC4" w:rsidP="00032D5D">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7AC87608" w:rsidR="00096865" w:rsidRPr="009044F1" w:rsidRDefault="00FD2748" w:rsidP="00032D5D">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647074">
        <w:rPr>
          <w:rFonts w:ascii="GHEA Grapalat" w:hAnsi="GHEA Grapalat"/>
          <w:b/>
          <w:lang w:val="hy-AM"/>
        </w:rPr>
        <w:t>11:00</w:t>
      </w:r>
      <w:r w:rsidR="00601797" w:rsidRPr="00601797">
        <w:rPr>
          <w:rFonts w:ascii="GHEA Grapalat" w:hAnsi="GHEA Grapalat"/>
          <w:b/>
          <w:lang w:val="hy-AM"/>
        </w:rPr>
        <w:t xml:space="preserve"> часов </w:t>
      </w:r>
      <w:r w:rsidR="00FE0CF3">
        <w:rPr>
          <w:rFonts w:ascii="GHEA Grapalat" w:hAnsi="GHEA Grapalat"/>
          <w:b/>
        </w:rPr>
        <w:t xml:space="preserve">* </w:t>
      </w:r>
      <w:r w:rsidR="009F2B6F">
        <w:rPr>
          <w:rFonts w:ascii="GHEA Grapalat" w:hAnsi="GHEA Grapalat"/>
          <w:b/>
          <w:lang w:val="hy-AM"/>
        </w:rPr>
        <w:t>22</w:t>
      </w:r>
      <w:r w:rsidR="008D5BD3">
        <w:rPr>
          <w:rFonts w:ascii="GHEA Grapalat" w:hAnsi="GHEA Grapalat"/>
          <w:b/>
          <w:lang w:val="hy-AM"/>
        </w:rPr>
        <w:t>.</w:t>
      </w:r>
      <w:r w:rsidR="00115119">
        <w:rPr>
          <w:rFonts w:ascii="GHEA Grapalat" w:hAnsi="GHEA Grapalat"/>
          <w:b/>
          <w:lang w:val="hy-AM"/>
        </w:rPr>
        <w:t>10</w:t>
      </w:r>
      <w:r w:rsidR="008D5BD3">
        <w:rPr>
          <w:rFonts w:ascii="GHEA Grapalat" w:hAnsi="GHEA Grapalat"/>
          <w:b/>
          <w:lang w:val="hy-AM"/>
        </w:rPr>
        <w:t>.2025</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07A8121D" w14:textId="77777777" w:rsidR="00ED6836" w:rsidRPr="009044F1" w:rsidRDefault="009B6D58" w:rsidP="00032D5D">
      <w:pPr>
        <w:widowControl w:val="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55CB9376" w14:textId="77777777" w:rsidR="003B60D5" w:rsidRPr="009044F1" w:rsidRDefault="00ED6836" w:rsidP="00032D5D">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DE50728" w14:textId="77777777" w:rsidR="009A796C" w:rsidRPr="009044F1" w:rsidRDefault="00FD2748" w:rsidP="00032D5D">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507BF2" w14:textId="77777777" w:rsidR="002A665D" w:rsidRPr="002A665D" w:rsidRDefault="00CF34DE" w:rsidP="00032D5D">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68AFDAD6" w14:textId="77777777" w:rsidR="00ED6836" w:rsidRPr="009044F1" w:rsidRDefault="00745561" w:rsidP="00032D5D">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D6B4179" w14:textId="77777777" w:rsidR="00096865" w:rsidRPr="009044F1" w:rsidRDefault="00FD274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6BB90DA" w14:textId="77777777" w:rsidR="00B514E8" w:rsidRPr="009044F1" w:rsidRDefault="00FD2748" w:rsidP="00032D5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w:t>
      </w:r>
      <w:r w:rsidRPr="009044F1">
        <w:rPr>
          <w:rFonts w:ascii="GHEA Grapalat" w:hAnsi="GHEA Grapalat"/>
          <w:sz w:val="24"/>
          <w:szCs w:val="24"/>
        </w:rPr>
        <w:lastRenderedPageBreak/>
        <w:t>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032D5D">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8"/>
        <w:t>11</w:t>
      </w:r>
      <w:r w:rsidR="00CE5812" w:rsidRPr="00CE5812">
        <w:rPr>
          <w:rFonts w:ascii="GHEA Grapalat" w:hAnsi="GHEA Grapalat"/>
        </w:rPr>
        <w:t>.</w:t>
      </w:r>
    </w:p>
    <w:p w14:paraId="41E7131E" w14:textId="77777777" w:rsidR="00716B45" w:rsidRPr="00186559" w:rsidRDefault="00716B45" w:rsidP="00716B45">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39C1622B" w14:textId="77777777" w:rsidR="009B6D58" w:rsidRPr="009044F1" w:rsidRDefault="009B6D5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4ADFD400" w14:textId="77777777" w:rsidR="009B6D58" w:rsidRPr="009044F1" w:rsidRDefault="009B6D5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7D4EFAD" w14:textId="77777777" w:rsidR="009B6D58" w:rsidRPr="00A50C53" w:rsidRDefault="009B6D5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EFB7400" w14:textId="77777777" w:rsidR="009B6D58" w:rsidRPr="009044F1" w:rsidRDefault="009B6D5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F9DE7A9" w14:textId="77777777" w:rsidR="00121F1F" w:rsidRDefault="009B6D58" w:rsidP="00032D5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47CD190F" w14:textId="77777777" w:rsidR="00121F1F" w:rsidRDefault="00121F1F" w:rsidP="00032D5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w:t>
      </w:r>
      <w:r w:rsidRPr="002F249D">
        <w:rPr>
          <w:rFonts w:ascii="GHEA Grapalat" w:hAnsi="GHEA Grapalat"/>
          <w:sz w:val="24"/>
          <w:szCs w:val="24"/>
        </w:rPr>
        <w:lastRenderedPageBreak/>
        <w:t>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247260C" w14:textId="77777777" w:rsidR="00121F1F" w:rsidRPr="009044F1" w:rsidRDefault="00121F1F" w:rsidP="00032D5D">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1E8B6CC8" w14:textId="77777777" w:rsidR="00B514E8" w:rsidRPr="009044F1" w:rsidRDefault="00FD2748" w:rsidP="00032D5D">
      <w:pPr>
        <w:widowControl w:val="0"/>
        <w:tabs>
          <w:tab w:val="left" w:pos="1134"/>
        </w:tabs>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A02C7F9" w14:textId="77777777" w:rsidR="00B554B3" w:rsidRDefault="00B554B3" w:rsidP="00B554B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w:t>
      </w:r>
      <w:r w:rsidRPr="003219E1">
        <w:rPr>
          <w:rFonts w:ascii="GHEA Grapalat" w:hAnsi="GHEA Grapalat"/>
          <w:sz w:val="24"/>
          <w:szCs w:val="24"/>
        </w:rPr>
        <w:t xml:space="preserve">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rPr>
        <w:t>субподрядчика</w:t>
      </w:r>
      <w:r w:rsidRPr="003219E1">
        <w:rPr>
          <w:rFonts w:ascii="GHEA Grapalat" w:hAnsi="GHEA Grapalat"/>
          <w:sz w:val="24"/>
          <w:szCs w:val="24"/>
        </w:rPr>
        <w:t>,</w:t>
      </w:r>
      <w:r>
        <w:rPr>
          <w:rFonts w:ascii="GHEA Grapalat" w:hAnsi="GHEA Grapalat"/>
          <w:sz w:val="24"/>
          <w:szCs w:val="24"/>
          <w:lang w:val="hy-AM"/>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7BE47D1" w14:textId="77777777" w:rsidR="00B554B3" w:rsidRDefault="00B554B3" w:rsidP="00B554B3">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9D5E4C8" w14:textId="77777777" w:rsidR="00B554B3" w:rsidRPr="00BD363B" w:rsidRDefault="00B554B3" w:rsidP="00B554B3">
      <w:pPr>
        <w:pStyle w:val="norm"/>
        <w:widowControl w:val="0"/>
        <w:tabs>
          <w:tab w:val="left" w:pos="1134"/>
        </w:tabs>
        <w:spacing w:after="160" w:line="240" w:lineRule="auto"/>
        <w:ind w:firstLine="567"/>
        <w:rPr>
          <w:rFonts w:ascii="GHEA Grapalat" w:hAnsi="GHEA Grapalat"/>
          <w:sz w:val="24"/>
          <w:szCs w:val="24"/>
        </w:rPr>
      </w:pPr>
      <w:r w:rsidRPr="00BD363B">
        <w:rPr>
          <w:rFonts w:ascii="GHEA Grapalat" w:hAnsi="GHEA Grapalat"/>
          <w:sz w:val="24"/>
          <w:szCs w:val="24"/>
        </w:rPr>
        <w:t>8.9.1</w:t>
      </w:r>
      <w:r>
        <w:rPr>
          <w:rFonts w:ascii="GHEA Grapalat" w:hAnsi="GHEA Grapalat"/>
          <w:sz w:val="24"/>
          <w:szCs w:val="24"/>
          <w:lang w:val="hy-AM"/>
        </w:rPr>
        <w:t>.</w:t>
      </w:r>
      <w:r w:rsidRPr="00BD363B">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5CFEEACD" w14:textId="77777777" w:rsidR="00510159" w:rsidRPr="00510159" w:rsidRDefault="00510159" w:rsidP="00032D5D">
      <w:pPr>
        <w:pStyle w:val="norm"/>
        <w:widowControl w:val="0"/>
        <w:tabs>
          <w:tab w:val="left" w:pos="1276"/>
        </w:tabs>
        <w:spacing w:line="240" w:lineRule="auto"/>
        <w:ind w:firstLine="567"/>
        <w:rPr>
          <w:rFonts w:ascii="GHEA Grapalat" w:hAnsi="GHEA Grapalat"/>
          <w:sz w:val="24"/>
          <w:szCs w:val="24"/>
        </w:rPr>
      </w:pPr>
      <w:r w:rsidRPr="00510159">
        <w:rPr>
          <w:rFonts w:ascii="GHEA Grapalat" w:hAnsi="GHEA Grapalat"/>
          <w:sz w:val="24"/>
          <w:szCs w:val="24"/>
        </w:rPr>
        <w:t>8.10.</w:t>
      </w:r>
      <w:r w:rsidRPr="0051015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039B67CF" w14:textId="77777777" w:rsidR="00CE18BF" w:rsidRPr="00CE18BF" w:rsidRDefault="00A150A9" w:rsidP="00032D5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w:t>
      </w:r>
      <w:r w:rsidR="00D90CA1" w:rsidRPr="00CE18BF">
        <w:rPr>
          <w:rFonts w:ascii="GHEA Grapalat" w:hAnsi="GHEA Grapalat"/>
          <w:sz w:val="24"/>
          <w:szCs w:val="24"/>
        </w:rPr>
        <w:lastRenderedPageBreak/>
        <w:t>процедуры.</w:t>
      </w:r>
    </w:p>
    <w:p w14:paraId="7BEA1C7A" w14:textId="77777777" w:rsidR="00EA58C8" w:rsidRPr="009044F1" w:rsidRDefault="00A150A9" w:rsidP="00032D5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F5381EF" w14:textId="77777777" w:rsidR="00E65F37" w:rsidRPr="009044F1" w:rsidRDefault="00A150A9" w:rsidP="00032D5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1AC935B" w14:textId="77777777" w:rsidR="00A24827" w:rsidRPr="009044F1" w:rsidRDefault="00A24827" w:rsidP="00032D5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9DC240" w14:textId="77777777" w:rsidR="008B73CD" w:rsidRPr="009044F1" w:rsidRDefault="008B73CD" w:rsidP="00032D5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3321A4B" w14:textId="0D82531E" w:rsidR="00D0526D" w:rsidRPr="00110330" w:rsidRDefault="001F5C79" w:rsidP="00032D5D">
      <w:pPr>
        <w:widowControl w:val="0"/>
        <w:tabs>
          <w:tab w:val="left" w:pos="1276"/>
        </w:tabs>
        <w:jc w:val="both"/>
        <w:rPr>
          <w:rFonts w:ascii="GHEA Grapalat" w:hAnsi="GHEA Grapalat"/>
          <w:color w:val="000000" w:themeColor="text1"/>
        </w:rPr>
      </w:pPr>
      <w:r>
        <w:rPr>
          <w:rFonts w:ascii="GHEA Grapalat" w:hAnsi="GHEA Grapalat"/>
          <w:lang w:val="hy-AM"/>
        </w:rPr>
        <w:t xml:space="preserve">       </w:t>
      </w:r>
      <w:r w:rsidR="008769B4"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142791A1" w14:textId="77777777" w:rsidR="00BC15AF" w:rsidRPr="00110330" w:rsidRDefault="001126EC" w:rsidP="00032D5D">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4D0A93EC" w14:textId="77777777" w:rsidR="00BC15AF" w:rsidRPr="00110330"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w:t>
      </w:r>
      <w:r w:rsidRPr="00110330">
        <w:rPr>
          <w:rFonts w:ascii="GHEA Grapalat" w:hAnsi="GHEA Grapalat"/>
        </w:rPr>
        <w:lastRenderedPageBreak/>
        <w:t>мотивированное решение о включении данного участника в список;</w:t>
      </w:r>
    </w:p>
    <w:p w14:paraId="29D994AF" w14:textId="77777777" w:rsidR="00BC15AF"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2C3EFBC1" w14:textId="77777777" w:rsidR="000B4F91" w:rsidRDefault="00AD5625" w:rsidP="000B4F91">
      <w:pPr>
        <w:widowControl w:val="0"/>
        <w:tabs>
          <w:tab w:val="left" w:pos="1134"/>
        </w:tabs>
        <w:ind w:left="-360"/>
        <w:jc w:val="both"/>
        <w:rPr>
          <w:rFonts w:ascii="GHEA Grapalat" w:hAnsi="GHEA Grapalat" w:cs="Sylfaen"/>
        </w:rPr>
      </w:pPr>
      <w:r>
        <w:rPr>
          <w:rFonts w:ascii="GHEA Grapalat" w:hAnsi="GHEA Grapalat" w:cs="Sylfaen"/>
          <w:color w:val="FF0000"/>
        </w:rPr>
        <w:t xml:space="preserve">          </w:t>
      </w:r>
      <w:r w:rsidR="000B4F91">
        <w:rPr>
          <w:rFonts w:ascii="GHEA Grapalat" w:hAnsi="GHEA Grapalat" w:cs="Sylfaen"/>
          <w:color w:val="FF0000"/>
        </w:rPr>
        <w:t xml:space="preserve">          </w:t>
      </w:r>
      <w:r w:rsidR="000B4F91" w:rsidRPr="00793DC2">
        <w:rPr>
          <w:rFonts w:ascii="GHEA Grapalat" w:hAnsi="GHEA Grapalat" w:cs="Sylfaen"/>
        </w:rPr>
        <w:t xml:space="preserve">При этом, </w:t>
      </w:r>
    </w:p>
    <w:p w14:paraId="074CF196" w14:textId="77777777" w:rsidR="000B4F91" w:rsidRDefault="000B4F91" w:rsidP="000B4F91">
      <w:pPr>
        <w:widowControl w:val="0"/>
        <w:tabs>
          <w:tab w:val="left" w:pos="1134"/>
        </w:tabs>
        <w:ind w:left="-360"/>
        <w:jc w:val="both"/>
        <w:rPr>
          <w:rFonts w:ascii="GHEA Grapalat" w:hAnsi="GHEA Grapalat" w:cs="Sylfaen"/>
        </w:rPr>
      </w:pPr>
      <w:r>
        <w:rPr>
          <w:rFonts w:ascii="GHEA Grapalat" w:hAnsi="GHEA Grapalat" w:cs="Sylfaen"/>
          <w:lang w:val="hy-AM"/>
        </w:rPr>
        <w:t xml:space="preserve">- </w:t>
      </w:r>
      <w:r w:rsidRPr="00793DC2">
        <w:rPr>
          <w:rFonts w:ascii="GHEA Grapalat" w:hAnsi="GHEA Grapalat" w:cs="Sylfaen"/>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Pr>
          <w:rFonts w:ascii="GHEA Grapalat" w:hAnsi="GHEA Grapalat" w:cs="Sylfaen"/>
          <w:lang w:val="hy-AM"/>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Pr>
          <w:rFonts w:ascii="GHEA Grapalat" w:hAnsi="GHEA Grapalat" w:cs="Sylfaen"/>
        </w:rPr>
        <w:t>,</w:t>
      </w:r>
      <w:r w:rsidRPr="00793DC2">
        <w:rPr>
          <w:rFonts w:ascii="GHEA Grapalat" w:hAnsi="GHEA Grapalat" w:cs="Sylfaen"/>
        </w:rPr>
        <w:t xml:space="preserve"> </w:t>
      </w:r>
      <w:r w:rsidRPr="006A6922">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rPr>
        <w:t>субподрядчика</w:t>
      </w:r>
      <w:r w:rsidRPr="006A6922">
        <w:rPr>
          <w:rFonts w:ascii="GHEA Grapalat" w:hAnsi="GHEA Grapalat" w:cs="Sylfaen"/>
        </w:rPr>
        <w:t>,</w:t>
      </w:r>
      <w:r w:rsidRPr="004A296E">
        <w:rPr>
          <w:rFonts w:ascii="GHEA Grapalat" w:hAnsi="GHEA Grapalat" w:cs="Sylfaen"/>
        </w:rPr>
        <w:t xml:space="preserve"> </w:t>
      </w:r>
      <w:r w:rsidRPr="00793DC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DDCAC22" w14:textId="77777777" w:rsidR="000B4F91" w:rsidRPr="0046324D" w:rsidRDefault="000B4F91" w:rsidP="000B4F91">
      <w:pPr>
        <w:widowControl w:val="0"/>
        <w:tabs>
          <w:tab w:val="left" w:pos="0"/>
        </w:tabs>
        <w:ind w:left="-284"/>
        <w:jc w:val="both"/>
        <w:rPr>
          <w:rFonts w:ascii="GHEA Grapalat" w:hAnsi="GHEA Grapalat"/>
        </w:rPr>
      </w:pPr>
      <w:r w:rsidRPr="00C467C2">
        <w:rPr>
          <w:rFonts w:ascii="GHEA Grapalat" w:hAnsi="GHEA Grapalat" w:cs="Sylfaen"/>
        </w:rPr>
        <w:t xml:space="preserve">- </w:t>
      </w:r>
      <w:r w:rsidRPr="00C467C2">
        <w:rPr>
          <w:rFonts w:ascii="GHEA Grapalat" w:hAnsi="GHEA Grapalat"/>
          <w:lang w:val="en-US"/>
        </w:rPr>
        <w:t>o</w:t>
      </w:r>
      <w:r w:rsidRPr="00C467C2">
        <w:rPr>
          <w:rFonts w:ascii="GHEA Grapalat" w:hAnsi="GHEA Grapalat"/>
        </w:rPr>
        <w:t>бстоятельство, предусмотренное пунктом 8.9.1 части 1 настоящего приглашения, не считается нарушением обязательства, принятого в рамках процесса закупки.</w:t>
      </w:r>
    </w:p>
    <w:p w14:paraId="0F1FD1B6" w14:textId="77777777" w:rsidR="00A63D83" w:rsidRPr="009044F1" w:rsidRDefault="00A63D83" w:rsidP="00032D5D">
      <w:pPr>
        <w:widowControl w:val="0"/>
        <w:tabs>
          <w:tab w:val="left" w:pos="1276"/>
        </w:tabs>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2BCDD00" w14:textId="77777777" w:rsidR="00A23E7B" w:rsidRDefault="00E64D24" w:rsidP="00032D5D">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2773772" w14:textId="77777777" w:rsidR="002B121D" w:rsidRPr="001439BD" w:rsidRDefault="00A150A9" w:rsidP="00032D5D">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296E037" w14:textId="77777777" w:rsidR="009B0DA1" w:rsidRPr="009044F1" w:rsidRDefault="00B5219E" w:rsidP="00032D5D">
      <w:pPr>
        <w:widowControl w:val="0"/>
        <w:tabs>
          <w:tab w:val="left" w:pos="1276"/>
        </w:tabs>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1124629E" w14:textId="77777777" w:rsidR="00265D18" w:rsidRPr="009044F1" w:rsidRDefault="00265D18" w:rsidP="00032D5D">
      <w:pPr>
        <w:widowControl w:val="0"/>
        <w:ind w:firstLine="567"/>
        <w:jc w:val="both"/>
        <w:rPr>
          <w:rFonts w:ascii="GHEA Grapalat" w:hAnsi="GHEA Grapalat"/>
        </w:rPr>
      </w:pPr>
      <w:r w:rsidRPr="009044F1">
        <w:rPr>
          <w:rFonts w:ascii="GHEA Grapalat" w:hAnsi="GHEA Grapalat"/>
        </w:rPr>
        <w:t xml:space="preserve">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w:t>
      </w:r>
      <w:r w:rsidRPr="009044F1">
        <w:rPr>
          <w:rFonts w:ascii="GHEA Grapalat" w:hAnsi="GHEA Grapalat"/>
        </w:rPr>
        <w:lastRenderedPageBreak/>
        <w:t>идентификационных картах", либо отправляет сведения (документы) в воспроизведенном (отсканированном) с утвержденного оригинала варианте.</w:t>
      </w:r>
    </w:p>
    <w:p w14:paraId="3BE80990" w14:textId="77777777" w:rsidR="00096865" w:rsidRPr="00D3436F" w:rsidRDefault="00E02F60" w:rsidP="00032D5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4FC39BB3" w14:textId="77777777" w:rsidR="008A3C60" w:rsidRPr="008A3C60" w:rsidRDefault="008A3C60" w:rsidP="00032D5D">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AC189B9" w14:textId="77777777" w:rsidR="00583092" w:rsidRPr="009044F1" w:rsidRDefault="00A150A9" w:rsidP="00032D5D">
      <w:pPr>
        <w:widowControl w:val="0"/>
        <w:tabs>
          <w:tab w:val="left" w:pos="1276"/>
        </w:tabs>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DCD23E5" w14:textId="77777777" w:rsidR="00583092" w:rsidRPr="009044F1" w:rsidRDefault="00A150A9" w:rsidP="00032D5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1E6F00C" w14:textId="77777777" w:rsidR="00583092" w:rsidRPr="005114D0" w:rsidRDefault="00662165" w:rsidP="00032D5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93A666" w14:textId="77777777" w:rsidR="00583092" w:rsidRPr="00374F4A" w:rsidRDefault="00A150A9" w:rsidP="00032D5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26346B7" w14:textId="77777777" w:rsidR="00196487" w:rsidRPr="009044F1" w:rsidRDefault="00A150A9" w:rsidP="00032D5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59C92AD" w14:textId="77777777" w:rsidR="00196487" w:rsidRPr="009044F1" w:rsidRDefault="00196487" w:rsidP="00032D5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2B3D987" w14:textId="77777777" w:rsidR="00196487" w:rsidRPr="009044F1" w:rsidRDefault="00196487" w:rsidP="00032D5D">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ACF259" w14:textId="77777777" w:rsidR="00E45ACA" w:rsidRPr="000811C1" w:rsidRDefault="00A150A9" w:rsidP="00032D5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DDA2629" w14:textId="77777777" w:rsidR="00583092" w:rsidRPr="009044F1" w:rsidRDefault="00A150A9" w:rsidP="00032D5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F6C70A" w14:textId="5338A06C" w:rsidR="00500780" w:rsidRDefault="00583092" w:rsidP="00032D5D">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 xml:space="preserve">Период ожидания в случае настоящей процедуры составляет </w:t>
      </w:r>
      <w:r w:rsidRPr="00FD7958">
        <w:rPr>
          <w:rFonts w:ascii="GHEA Grapalat" w:hAnsi="GHEA Grapalat"/>
          <w:b/>
          <w:bCs/>
          <w:sz w:val="24"/>
          <w:szCs w:val="24"/>
        </w:rPr>
        <w:t>"</w:t>
      </w:r>
      <w:r w:rsidR="0005217C" w:rsidRPr="00FD7958">
        <w:rPr>
          <w:rFonts w:ascii="GHEA Grapalat" w:hAnsi="GHEA Grapalat"/>
          <w:b/>
          <w:bCs/>
          <w:sz w:val="24"/>
          <w:szCs w:val="24"/>
        </w:rPr>
        <w:t>10</w:t>
      </w:r>
      <w:r w:rsidRPr="00FD7958">
        <w:rPr>
          <w:rFonts w:ascii="GHEA Grapalat" w:hAnsi="GHEA Grapalat"/>
          <w:b/>
          <w:bCs/>
          <w:sz w:val="24"/>
          <w:szCs w:val="24"/>
        </w:rPr>
        <w:t>"</w:t>
      </w:r>
      <w:r w:rsidRPr="009044F1">
        <w:rPr>
          <w:rFonts w:ascii="GHEA Grapalat" w:hAnsi="GHEA Grapalat"/>
          <w:sz w:val="24"/>
          <w:szCs w:val="24"/>
        </w:rPr>
        <w:t xml:space="preserve">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1A3EA3CD" w14:textId="77777777" w:rsidR="00500780" w:rsidRPr="00A835E3" w:rsidRDefault="00500780" w:rsidP="00032D5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xml:space="preserve">- не применим, если заявку подал только один участник, с которым заключается </w:t>
      </w:r>
      <w:r w:rsidRPr="00A835E3">
        <w:rPr>
          <w:rFonts w:ascii="GHEA Grapalat" w:hAnsi="GHEA Grapalat"/>
          <w:sz w:val="24"/>
          <w:szCs w:val="24"/>
        </w:rPr>
        <w:lastRenderedPageBreak/>
        <w:t>договор;</w:t>
      </w:r>
    </w:p>
    <w:p w14:paraId="701EA8CA" w14:textId="77777777" w:rsidR="006D684E" w:rsidRDefault="00500780" w:rsidP="00032D5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33E4BDC" w14:textId="77777777" w:rsidR="00500780" w:rsidRPr="00A835E3" w:rsidRDefault="006D684E" w:rsidP="00032D5D">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032D5D">
      <w:pPr>
        <w:widowControl w:val="0"/>
        <w:jc w:val="center"/>
        <w:rPr>
          <w:rFonts w:ascii="GHEA Grapalat" w:hAnsi="GHEA Grapalat"/>
          <w:b/>
        </w:rPr>
      </w:pPr>
    </w:p>
    <w:p w14:paraId="299DB22A" w14:textId="77777777" w:rsidR="00B73109" w:rsidRDefault="00B73109" w:rsidP="00032D5D">
      <w:pPr>
        <w:widowControl w:val="0"/>
        <w:jc w:val="center"/>
        <w:rPr>
          <w:rFonts w:ascii="GHEA Grapalat" w:hAnsi="GHEA Grapalat"/>
          <w:b/>
        </w:rPr>
      </w:pPr>
    </w:p>
    <w:p w14:paraId="21C8BADE" w14:textId="77777777" w:rsidR="000313A6" w:rsidRDefault="00AA0AD8" w:rsidP="00032D5D">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032D5D">
      <w:pPr>
        <w:widowControl w:val="0"/>
        <w:jc w:val="center"/>
        <w:rPr>
          <w:rFonts w:ascii="GHEA Grapalat" w:hAnsi="GHEA Grapalat" w:cs="Arial"/>
          <w:b/>
          <w:iCs/>
        </w:rPr>
      </w:pPr>
    </w:p>
    <w:p w14:paraId="4FC7EE06" w14:textId="77777777" w:rsidR="00096865"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5"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032D5D">
      <w:pPr>
        <w:widowControl w:val="0"/>
        <w:ind w:firstLine="567"/>
        <w:jc w:val="both"/>
        <w:rPr>
          <w:ins w:id="6"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 xml:space="preserve">Отобранный участник, получивший предложение заказчика о </w:t>
      </w:r>
      <w:r w:rsidRPr="009044F1">
        <w:rPr>
          <w:rFonts w:ascii="GHEA Grapalat" w:hAnsi="GHEA Grapalat"/>
        </w:rPr>
        <w:lastRenderedPageBreak/>
        <w:t>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032D5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032D5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032D5D">
      <w:pPr>
        <w:widowControl w:val="0"/>
        <w:jc w:val="center"/>
        <w:rPr>
          <w:rFonts w:ascii="GHEA Grapalat" w:hAnsi="GHEA Grapalat"/>
          <w:b/>
        </w:rPr>
      </w:pPr>
    </w:p>
    <w:p w14:paraId="3D5820A6" w14:textId="77777777" w:rsidR="00546AA0" w:rsidRDefault="00030D40" w:rsidP="00032D5D">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40101246" w14:textId="3ED664F8" w:rsidR="00096865" w:rsidRDefault="003747F2" w:rsidP="00032D5D">
      <w:pPr>
        <w:widowControl w:val="0"/>
        <w:tabs>
          <w:tab w:val="left" w:pos="1276"/>
        </w:tabs>
        <w:ind w:firstLine="142"/>
        <w:jc w:val="both"/>
        <w:rPr>
          <w:rFonts w:ascii="GHEA Grapalat" w:hAnsi="GHEA Grapalat"/>
        </w:rPr>
      </w:pPr>
      <w:r>
        <w:rPr>
          <w:rFonts w:ascii="GHEA Grapalat" w:hAnsi="GHEA Grapalat"/>
          <w:lang w:val="hy-AM"/>
        </w:rPr>
        <w:t xml:space="preserve">     </w:t>
      </w:r>
      <w:r w:rsidR="00030D40"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4986C355" w:rsidR="003F24FF" w:rsidRPr="00572A57" w:rsidRDefault="00A6609C" w:rsidP="00032D5D">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AD471E" w:rsidRPr="00AD471E">
        <w:rPr>
          <w:rFonts w:ascii="GHEA Grapalat" w:hAnsi="GHEA Grapalat"/>
          <w:b/>
          <w:bCs/>
        </w:rPr>
        <w:t>15</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sidRPr="00174059">
        <w:rPr>
          <w:rFonts w:ascii="GHEA Grapalat" w:hAnsi="GHEA Grapalat"/>
        </w:rPr>
        <w:t>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032D5D">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032D5D">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7110C2D0" w14:textId="77777777" w:rsidR="00B73109" w:rsidRDefault="00B73109" w:rsidP="00032D5D">
      <w:pPr>
        <w:widowControl w:val="0"/>
        <w:tabs>
          <w:tab w:val="left" w:pos="1276"/>
        </w:tabs>
        <w:ind w:firstLine="567"/>
        <w:jc w:val="both"/>
        <w:rPr>
          <w:ins w:id="7"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032D5D">
      <w:pPr>
        <w:rPr>
          <w:rFonts w:ascii="GHEA Grapalat" w:hAnsi="GHEA Grapalat"/>
        </w:rPr>
      </w:pPr>
    </w:p>
    <w:p w14:paraId="6B5EE8EE" w14:textId="77777777" w:rsidR="00CE75A2" w:rsidRDefault="00CE75A2" w:rsidP="00032D5D">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032D5D">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032D5D">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032D5D">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032D5D">
      <w:pPr>
        <w:pStyle w:val="FootnoteText"/>
        <w:jc w:val="both"/>
        <w:rPr>
          <w:ins w:id="8" w:author="Inesa Kocharyan" w:date="2022-05-27T11:21:00Z"/>
          <w:rFonts w:asciiTheme="minorHAnsi" w:hAnsiTheme="minorHAnsi"/>
          <w:i/>
        </w:rPr>
      </w:pPr>
    </w:p>
    <w:p w14:paraId="67CA32F3" w14:textId="77777777" w:rsidR="00CE75A2" w:rsidRPr="00CE75A2" w:rsidRDefault="00CE75A2" w:rsidP="00032D5D">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032D5D">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032D5D">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032D5D">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032D5D">
      <w:pPr>
        <w:widowControl w:val="0"/>
        <w:tabs>
          <w:tab w:val="left" w:pos="1276"/>
        </w:tabs>
        <w:ind w:firstLine="567"/>
        <w:jc w:val="both"/>
        <w:rPr>
          <w:rFonts w:ascii="GHEA Grapalat" w:hAnsi="GHEA Grapalat"/>
        </w:rPr>
      </w:pPr>
    </w:p>
    <w:p w14:paraId="4F48C68D" w14:textId="77777777" w:rsidR="00B73109" w:rsidRDefault="00B73109" w:rsidP="00032D5D">
      <w:pPr>
        <w:widowControl w:val="0"/>
        <w:tabs>
          <w:tab w:val="left" w:pos="1276"/>
        </w:tabs>
        <w:ind w:firstLine="567"/>
        <w:jc w:val="both"/>
        <w:rPr>
          <w:rFonts w:ascii="GHEA Grapalat" w:hAnsi="GHEA Grapalat"/>
        </w:rPr>
      </w:pPr>
    </w:p>
    <w:p w14:paraId="35F5F979" w14:textId="77777777" w:rsidR="00B73109" w:rsidRDefault="00B73109" w:rsidP="00032D5D">
      <w:pPr>
        <w:rPr>
          <w:rFonts w:ascii="GHEA Grapalat" w:hAnsi="GHEA Grapalat"/>
        </w:rPr>
      </w:pPr>
      <w:r>
        <w:rPr>
          <w:rFonts w:ascii="GHEA Grapalat" w:hAnsi="GHEA Grapalat"/>
        </w:rPr>
        <w:br w:type="page"/>
      </w:r>
    </w:p>
    <w:p w14:paraId="3870602A" w14:textId="77777777" w:rsidR="0035631F" w:rsidRDefault="005B796C" w:rsidP="00032D5D">
      <w:pPr>
        <w:widowControl w:val="0"/>
        <w:tabs>
          <w:tab w:val="left" w:pos="1276"/>
        </w:tabs>
        <w:ind w:firstLine="567"/>
        <w:jc w:val="both"/>
        <w:rPr>
          <w:ins w:id="9"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9"/>
        <w:t>13</w:t>
      </w:r>
      <w:r w:rsidR="00A6609C" w:rsidRPr="0054287C">
        <w:rPr>
          <w:rFonts w:ascii="GHEA Grapalat" w:hAnsi="GHEA Grapalat"/>
        </w:rPr>
        <w:t xml:space="preserve"> </w:t>
      </w:r>
    </w:p>
    <w:p w14:paraId="4A25F07E" w14:textId="77777777" w:rsidR="00816B3C" w:rsidRPr="0001217D" w:rsidRDefault="00816B3C" w:rsidP="00032D5D">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032D5D">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032D5D">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0"/>
        <w:t>14</w:t>
      </w:r>
      <w:r w:rsidR="00375E5E" w:rsidRPr="001775FE">
        <w:rPr>
          <w:rFonts w:ascii="GHEA Grapalat" w:hAnsi="GHEA Grapalat"/>
        </w:rPr>
        <w:t>.</w:t>
      </w:r>
    </w:p>
    <w:p w14:paraId="5187B554" w14:textId="77777777" w:rsidR="00275C43" w:rsidRDefault="0058395E" w:rsidP="00032D5D">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032D5D">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032D5D">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6A6D71B" w14:textId="77777777" w:rsidR="004A0321" w:rsidRPr="00F71183" w:rsidRDefault="004A0321" w:rsidP="00032D5D">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w:t>
      </w:r>
      <w:r w:rsidR="0076763C" w:rsidRPr="009044F1">
        <w:rPr>
          <w:rFonts w:ascii="GHEA Grapalat" w:hAnsi="GHEA Grapalat"/>
        </w:rPr>
        <w:lastRenderedPageBreak/>
        <w:t>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032D5D">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032D5D">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032D5D">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DABFFD3" w14:textId="77777777" w:rsidR="00510159" w:rsidRPr="00510159" w:rsidRDefault="00510159" w:rsidP="00032D5D">
      <w:pPr>
        <w:widowControl w:val="0"/>
        <w:tabs>
          <w:tab w:val="left" w:pos="1134"/>
        </w:tabs>
        <w:ind w:firstLine="567"/>
        <w:jc w:val="both"/>
        <w:rPr>
          <w:rFonts w:ascii="GHEA Grapalat" w:hAnsi="GHEA Grapalat"/>
        </w:rPr>
      </w:pPr>
      <w:r w:rsidRPr="00510159">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sidRPr="00510159">
        <w:rPr>
          <w:rFonts w:ascii="GHEA Grapalat" w:hAnsi="GHEA Grapalat"/>
          <w:lang w:val="hy-AM"/>
        </w:rPr>
        <w:t>-</w:t>
      </w:r>
      <w:r w:rsidRPr="00510159">
        <w:rPr>
          <w:rFonts w:ascii="GHEA Grapalat" w:hAnsi="GHEA Grapalat"/>
        </w:rPr>
        <w:t xml:space="preserve"> Министерству Финансов РА</w:t>
      </w:r>
      <w:r w:rsidRPr="00510159">
        <w:rPr>
          <w:rFonts w:ascii="GHEA Grapalat" w:hAnsi="GHEA Grapalat"/>
          <w:lang w:val="hy-AM"/>
        </w:rPr>
        <w:t>,</w:t>
      </w:r>
      <w:r w:rsidRPr="00510159">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3A8205FD" w14:textId="77777777" w:rsidR="00510159" w:rsidRPr="00510159" w:rsidRDefault="00510159" w:rsidP="00032D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lang w:val="hy-AM"/>
        </w:rPr>
        <w:t xml:space="preserve">       </w:t>
      </w:r>
      <w:r w:rsidRPr="00510159">
        <w:rPr>
          <w:rFonts w:ascii="GHEA Grapalat" w:hAnsi="GHEA Grapalat"/>
        </w:rPr>
        <w:t xml:space="preserve">10.8 </w:t>
      </w:r>
      <w:r w:rsidRPr="00510159">
        <w:rPr>
          <w:rFonts w:ascii="GHEA Grapalat" w:hAnsi="GHEA Grapalat" w:hint="eastAsia"/>
        </w:rPr>
        <w:t>О</w:t>
      </w:r>
      <w:r w:rsidRPr="00510159">
        <w:rPr>
          <w:rFonts w:ascii="GHEA Grapalat" w:hAnsi="GHEA Grapalat"/>
        </w:rPr>
        <w:t xml:space="preserve"> </w:t>
      </w:r>
      <w:r w:rsidRPr="00510159">
        <w:rPr>
          <w:rFonts w:ascii="GHEA Grapalat" w:hAnsi="GHEA Grapalat" w:hint="eastAsia"/>
        </w:rPr>
        <w:t>возврате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договора</w:t>
      </w:r>
      <w:r w:rsidRPr="00510159">
        <w:rPr>
          <w:rFonts w:ascii="GHEA Grapalat" w:hAnsi="GHEA Grapalat"/>
        </w:rPr>
        <w:t xml:space="preserve"> </w:t>
      </w:r>
      <w:r w:rsidRPr="00510159">
        <w:rPr>
          <w:rFonts w:ascii="GHEA Grapalat" w:hAnsi="GHEA Grapalat" w:hint="eastAsia"/>
        </w:rPr>
        <w:t>и</w:t>
      </w:r>
      <w:r w:rsidRPr="00510159">
        <w:rPr>
          <w:rFonts w:ascii="GHEA Grapalat" w:hAnsi="GHEA Grapalat"/>
        </w:rPr>
        <w:t>/</w:t>
      </w:r>
      <w:r w:rsidRPr="00510159">
        <w:rPr>
          <w:rFonts w:ascii="GHEA Grapalat" w:hAnsi="GHEA Grapalat" w:hint="eastAsia"/>
        </w:rPr>
        <w:t>или</w:t>
      </w:r>
      <w:r w:rsidRPr="00510159">
        <w:rPr>
          <w:rFonts w:ascii="GHEA Grapalat" w:hAnsi="GHEA Grapalat"/>
        </w:rPr>
        <w:t xml:space="preserve"> </w:t>
      </w:r>
      <w:r w:rsidRPr="00510159">
        <w:rPr>
          <w:rFonts w:ascii="GHEA Grapalat" w:hAnsi="GHEA Grapalat" w:hint="eastAsia"/>
        </w:rPr>
        <w:t>квалификации</w:t>
      </w:r>
      <w:r w:rsidRPr="00510159">
        <w:rPr>
          <w:rFonts w:ascii="GHEA Grapalat" w:hAnsi="GHEA Grapalat"/>
        </w:rPr>
        <w:t xml:space="preserve"> </w:t>
      </w:r>
      <w:r w:rsidRPr="00510159">
        <w:rPr>
          <w:rFonts w:ascii="GHEA Grapalat" w:hAnsi="GHEA Grapalat" w:hint="eastAsia"/>
        </w:rPr>
        <w:t>руководитель</w:t>
      </w:r>
      <w:r w:rsidRPr="00510159">
        <w:rPr>
          <w:rFonts w:ascii="GHEA Grapalat" w:hAnsi="GHEA Grapalat"/>
        </w:rPr>
        <w:t xml:space="preserve"> </w:t>
      </w:r>
      <w:r w:rsidRPr="00510159">
        <w:rPr>
          <w:rFonts w:ascii="GHEA Grapalat" w:hAnsi="GHEA Grapalat" w:hint="eastAsia"/>
        </w:rPr>
        <w:t>заказчика</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письменной</w:t>
      </w:r>
      <w:r w:rsidRPr="00510159">
        <w:rPr>
          <w:rFonts w:ascii="GHEA Grapalat" w:hAnsi="GHEA Grapalat"/>
        </w:rPr>
        <w:t xml:space="preserve"> </w:t>
      </w:r>
      <w:r w:rsidRPr="00510159">
        <w:rPr>
          <w:rFonts w:ascii="GHEA Grapalat" w:hAnsi="GHEA Grapalat" w:hint="eastAsia"/>
        </w:rPr>
        <w:t>форме</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течение</w:t>
      </w:r>
      <w:r w:rsidRPr="00510159">
        <w:rPr>
          <w:rFonts w:ascii="GHEA Grapalat" w:hAnsi="GHEA Grapalat"/>
        </w:rPr>
        <w:t xml:space="preserve"> </w:t>
      </w:r>
      <w:r w:rsidRPr="00510159">
        <w:rPr>
          <w:rFonts w:ascii="GHEA Grapalat" w:hAnsi="GHEA Grapalat" w:hint="eastAsia"/>
        </w:rPr>
        <w:t>пяти</w:t>
      </w:r>
      <w:r w:rsidRPr="00510159">
        <w:rPr>
          <w:rFonts w:ascii="GHEA Grapalat" w:hAnsi="GHEA Grapalat"/>
        </w:rPr>
        <w:t xml:space="preserve"> </w:t>
      </w:r>
      <w:r w:rsidRPr="00510159">
        <w:rPr>
          <w:rFonts w:ascii="GHEA Grapalat" w:hAnsi="GHEA Grapalat" w:hint="eastAsia"/>
        </w:rPr>
        <w:t>рабочих</w:t>
      </w:r>
      <w:r w:rsidRPr="00510159">
        <w:rPr>
          <w:rFonts w:ascii="GHEA Grapalat" w:hAnsi="GHEA Grapalat"/>
        </w:rPr>
        <w:t xml:space="preserve"> </w:t>
      </w:r>
      <w:r w:rsidRPr="00510159">
        <w:rPr>
          <w:rFonts w:ascii="GHEA Grapalat" w:hAnsi="GHEA Grapalat" w:hint="eastAsia"/>
        </w:rPr>
        <w:t>дней</w:t>
      </w:r>
      <w:r w:rsidRPr="00510159">
        <w:rPr>
          <w:rFonts w:ascii="GHEA Grapalat" w:hAnsi="GHEA Grapalat"/>
        </w:rPr>
        <w:t xml:space="preserve">, </w:t>
      </w:r>
      <w:r w:rsidRPr="00510159">
        <w:rPr>
          <w:rFonts w:ascii="GHEA Grapalat" w:hAnsi="GHEA Grapalat" w:hint="eastAsia"/>
        </w:rPr>
        <w:t>следующих</w:t>
      </w:r>
      <w:r w:rsidRPr="00510159">
        <w:rPr>
          <w:rFonts w:ascii="GHEA Grapalat" w:hAnsi="GHEA Grapalat"/>
        </w:rPr>
        <w:t xml:space="preserve"> </w:t>
      </w:r>
      <w:r w:rsidRPr="00510159">
        <w:rPr>
          <w:rFonts w:ascii="GHEA Grapalat" w:hAnsi="GHEA Grapalat" w:hint="eastAsia"/>
        </w:rPr>
        <w:t>за</w:t>
      </w:r>
      <w:r w:rsidRPr="00510159">
        <w:rPr>
          <w:rFonts w:ascii="GHEA Grapalat" w:hAnsi="GHEA Grapalat"/>
        </w:rPr>
        <w:t xml:space="preserve"> днем возникновения основания возврата обеспечения</w:t>
      </w:r>
      <w:r w:rsidRPr="00510159" w:rsidDel="00960F8B">
        <w:rPr>
          <w:rFonts w:ascii="GHEA Grapalat" w:hAnsi="GHEA Grapalat"/>
        </w:rPr>
        <w:t xml:space="preserve"> </w:t>
      </w:r>
      <w:r w:rsidRPr="00510159">
        <w:rPr>
          <w:rFonts w:ascii="GHEA Grapalat" w:hAnsi="GHEA Grapalat"/>
        </w:rPr>
        <w:t>уведомляет;</w:t>
      </w:r>
    </w:p>
    <w:p w14:paraId="292C8790" w14:textId="77777777" w:rsidR="00510159" w:rsidRPr="00510159" w:rsidRDefault="00510159" w:rsidP="00032D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случае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представлен</w:t>
      </w:r>
      <w:r w:rsidRPr="00510159">
        <w:rPr>
          <w:rFonts w:ascii="GHEA Grapalat" w:hAnsi="GHEA Grapalat"/>
        </w:rPr>
        <w:t>ного</w:t>
      </w:r>
      <w:r w:rsidRPr="00510159">
        <w:rPr>
          <w:rFonts w:ascii="GHEA Grapalat" w:hAnsi="GHEA Grapalat" w:hint="eastAsia"/>
        </w:rPr>
        <w:t xml:space="preserve"> в</w:t>
      </w:r>
      <w:r w:rsidRPr="00510159">
        <w:rPr>
          <w:rFonts w:ascii="GHEA Grapalat" w:hAnsi="GHEA Grapalat"/>
        </w:rPr>
        <w:t xml:space="preserve"> </w:t>
      </w:r>
      <w:r w:rsidRPr="00510159">
        <w:rPr>
          <w:rFonts w:ascii="GHEA Grapalat" w:hAnsi="GHEA Grapalat" w:hint="eastAsia"/>
        </w:rPr>
        <w:t>форме</w:t>
      </w:r>
      <w:r w:rsidRPr="00510159">
        <w:rPr>
          <w:rFonts w:ascii="GHEA Grapalat" w:hAnsi="GHEA Grapalat"/>
        </w:rPr>
        <w:t xml:space="preserve"> наличных денег - </w:t>
      </w:r>
      <w:r w:rsidRPr="00510159">
        <w:rPr>
          <w:rFonts w:ascii="GHEA Grapalat" w:hAnsi="GHEA Grapalat" w:hint="eastAsia"/>
        </w:rPr>
        <w:t>Министерство</w:t>
      </w:r>
      <w:r w:rsidRPr="00510159">
        <w:rPr>
          <w:rFonts w:ascii="GHEA Grapalat" w:hAnsi="GHEA Grapalat"/>
        </w:rPr>
        <w:t xml:space="preserve"> </w:t>
      </w:r>
      <w:r w:rsidRPr="00510159">
        <w:rPr>
          <w:rFonts w:ascii="GHEA Grapalat" w:hAnsi="GHEA Grapalat" w:hint="eastAsia"/>
        </w:rPr>
        <w:t>финансов</w:t>
      </w:r>
      <w:r w:rsidRPr="00510159">
        <w:rPr>
          <w:rFonts w:ascii="GHEA Grapalat" w:hAnsi="GHEA Grapalat"/>
        </w:rPr>
        <w:t xml:space="preserve"> </w:t>
      </w:r>
      <w:r w:rsidRPr="00510159">
        <w:rPr>
          <w:rFonts w:ascii="GHEA Grapalat" w:hAnsi="GHEA Grapalat" w:hint="eastAsia"/>
        </w:rPr>
        <w:t>РА</w:t>
      </w:r>
      <w:r w:rsidRPr="00510159">
        <w:rPr>
          <w:rFonts w:ascii="GHEA Grapalat" w:hAnsi="GHEA Grapalat"/>
        </w:rPr>
        <w:t xml:space="preserve"> </w:t>
      </w:r>
      <w:r w:rsidRPr="00510159">
        <w:rPr>
          <w:rFonts w:ascii="GHEA Grapalat" w:hAnsi="GHEA Grapalat" w:hint="eastAsia"/>
        </w:rPr>
        <w:t>с</w:t>
      </w:r>
      <w:r w:rsidRPr="00510159">
        <w:rPr>
          <w:rFonts w:ascii="GHEA Grapalat" w:hAnsi="GHEA Grapalat"/>
        </w:rPr>
        <w:t xml:space="preserve"> </w:t>
      </w:r>
      <w:r w:rsidRPr="00510159">
        <w:rPr>
          <w:rFonts w:ascii="GHEA Grapalat" w:hAnsi="GHEA Grapalat" w:hint="eastAsia"/>
        </w:rPr>
        <w:t>приложением</w:t>
      </w:r>
      <w:r w:rsidRPr="00510159">
        <w:rPr>
          <w:rFonts w:ascii="GHEA Grapalat" w:hAnsi="GHEA Grapalat"/>
        </w:rPr>
        <w:t xml:space="preserve"> </w:t>
      </w:r>
      <w:r w:rsidRPr="00510159">
        <w:rPr>
          <w:rFonts w:ascii="GHEA Grapalat" w:hAnsi="GHEA Grapalat" w:hint="eastAsia"/>
        </w:rPr>
        <w:t>копии</w:t>
      </w:r>
      <w:r w:rsidRPr="00510159">
        <w:rPr>
          <w:rFonts w:ascii="GHEA Grapalat" w:hAnsi="GHEA Grapalat"/>
        </w:rPr>
        <w:t xml:space="preserve"> представленного в заявке </w:t>
      </w:r>
      <w:r w:rsidRPr="00510159">
        <w:rPr>
          <w:rFonts w:ascii="GHEA Grapalat" w:hAnsi="GHEA Grapalat" w:hint="eastAsia"/>
        </w:rPr>
        <w:t>документа</w:t>
      </w:r>
      <w:r w:rsidRPr="00510159">
        <w:rPr>
          <w:rFonts w:ascii="GHEA Grapalat" w:hAnsi="GHEA Grapalat"/>
        </w:rPr>
        <w:t xml:space="preserve">, </w:t>
      </w:r>
      <w:r w:rsidRPr="00510159">
        <w:rPr>
          <w:rFonts w:ascii="GHEA Grapalat" w:hAnsi="GHEA Grapalat" w:hint="eastAsia"/>
        </w:rPr>
        <w:t>об</w:t>
      </w:r>
      <w:r w:rsidRPr="00510159">
        <w:rPr>
          <w:rFonts w:ascii="GHEA Grapalat" w:hAnsi="GHEA Grapalat"/>
        </w:rPr>
        <w:t xml:space="preserve"> </w:t>
      </w:r>
      <w:r w:rsidRPr="00510159">
        <w:rPr>
          <w:rFonts w:ascii="GHEA Grapalat" w:hAnsi="GHEA Grapalat" w:hint="eastAsia"/>
        </w:rPr>
        <w:t>обосновании</w:t>
      </w:r>
      <w:r w:rsidRPr="00510159">
        <w:rPr>
          <w:rFonts w:ascii="GHEA Grapalat" w:hAnsi="GHEA Grapalat"/>
        </w:rPr>
        <w:t xml:space="preserve"> </w:t>
      </w:r>
      <w:r w:rsidRPr="00510159">
        <w:rPr>
          <w:rFonts w:ascii="GHEA Grapalat" w:hAnsi="GHEA Grapalat" w:hint="eastAsia"/>
        </w:rPr>
        <w:t>платежа</w:t>
      </w:r>
      <w:r w:rsidRPr="00510159">
        <w:rPr>
          <w:rFonts w:ascii="GHEA Grapalat" w:hAnsi="GHEA Grapalat"/>
        </w:rPr>
        <w:t>,</w:t>
      </w:r>
    </w:p>
    <w:p w14:paraId="2C59722F" w14:textId="77777777" w:rsidR="00510159" w:rsidRPr="00510159" w:rsidRDefault="00510159" w:rsidP="00032D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случае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представленного</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виде</w:t>
      </w:r>
      <w:r w:rsidRPr="00510159">
        <w:rPr>
          <w:rFonts w:ascii="GHEA Grapalat" w:hAnsi="GHEA Grapalat"/>
        </w:rPr>
        <w:t xml:space="preserve"> </w:t>
      </w:r>
      <w:r w:rsidRPr="00510159">
        <w:rPr>
          <w:rFonts w:ascii="GHEA Grapalat" w:hAnsi="GHEA Grapalat" w:hint="eastAsia"/>
        </w:rPr>
        <w:t>банковской</w:t>
      </w:r>
      <w:r w:rsidRPr="00510159">
        <w:rPr>
          <w:rFonts w:ascii="GHEA Grapalat" w:hAnsi="GHEA Grapalat"/>
        </w:rPr>
        <w:t xml:space="preserve"> </w:t>
      </w:r>
      <w:r w:rsidRPr="00510159">
        <w:rPr>
          <w:rFonts w:ascii="GHEA Grapalat" w:hAnsi="GHEA Grapalat" w:hint="eastAsia"/>
        </w:rPr>
        <w:t>гарантии</w:t>
      </w:r>
      <w:r w:rsidRPr="00510159">
        <w:rPr>
          <w:rFonts w:ascii="GHEA Grapalat" w:hAnsi="GHEA Grapalat"/>
        </w:rPr>
        <w:t xml:space="preserve">- </w:t>
      </w:r>
      <w:r w:rsidRPr="00510159">
        <w:rPr>
          <w:rFonts w:ascii="GHEA Grapalat" w:hAnsi="GHEA Grapalat" w:hint="eastAsia"/>
        </w:rPr>
        <w:t>банк</w:t>
      </w:r>
      <w:r w:rsidRPr="00510159">
        <w:rPr>
          <w:rFonts w:ascii="GHEA Grapalat" w:hAnsi="GHEA Grapalat"/>
        </w:rPr>
        <w:t xml:space="preserve">, </w:t>
      </w:r>
      <w:r w:rsidRPr="00510159">
        <w:rPr>
          <w:rFonts w:ascii="GHEA Grapalat" w:hAnsi="GHEA Grapalat" w:hint="eastAsia"/>
        </w:rPr>
        <w:t>выдавший</w:t>
      </w:r>
      <w:r w:rsidRPr="00510159">
        <w:rPr>
          <w:rFonts w:ascii="GHEA Grapalat" w:hAnsi="GHEA Grapalat"/>
        </w:rPr>
        <w:t xml:space="preserve"> </w:t>
      </w:r>
      <w:r w:rsidRPr="00510159">
        <w:rPr>
          <w:rFonts w:ascii="GHEA Grapalat" w:hAnsi="GHEA Grapalat" w:hint="eastAsia"/>
        </w:rPr>
        <w:t>гарантию</w:t>
      </w:r>
      <w:r w:rsidRPr="00510159">
        <w:rPr>
          <w:rFonts w:ascii="GHEA Grapalat" w:hAnsi="GHEA Grapalat"/>
        </w:rPr>
        <w:t>;</w:t>
      </w:r>
    </w:p>
    <w:p w14:paraId="7E7E4ADD" w14:textId="77777777" w:rsidR="00510159" w:rsidRPr="00510159" w:rsidRDefault="00510159" w:rsidP="00032D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случае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представленного</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виде</w:t>
      </w:r>
      <w:r w:rsidRPr="00510159">
        <w:rPr>
          <w:rFonts w:ascii="GHEA Grapalat" w:hAnsi="GHEA Grapalat"/>
        </w:rPr>
        <w:t xml:space="preserve"> соглашения о неустойке - </w:t>
      </w:r>
      <w:r w:rsidRPr="00510159">
        <w:rPr>
          <w:rFonts w:ascii="GHEA Grapalat" w:hAnsi="GHEA Grapalat" w:hint="eastAsia"/>
        </w:rPr>
        <w:t>представивше</w:t>
      </w:r>
      <w:r w:rsidRPr="00510159">
        <w:rPr>
          <w:rFonts w:ascii="GHEA Grapalat" w:hAnsi="GHEA Grapalat"/>
        </w:rPr>
        <w:t>го его участника.</w:t>
      </w:r>
    </w:p>
    <w:p w14:paraId="3A184502" w14:textId="77777777" w:rsidR="003E194D" w:rsidRPr="00A9038F" w:rsidRDefault="003E194D" w:rsidP="00032D5D">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032D5D">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032D5D">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032D5D">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9044F1">
        <w:rPr>
          <w:rFonts w:ascii="GHEA Grapalat" w:hAnsi="GHEA Grapalat"/>
        </w:rPr>
        <w:lastRenderedPageBreak/>
        <w:t>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1"/>
        <w:t>15</w:t>
      </w:r>
      <w:r w:rsidRPr="009044F1">
        <w:rPr>
          <w:rFonts w:ascii="GHEA Grapalat" w:hAnsi="GHEA Grapalat"/>
        </w:rPr>
        <w:t>.</w:t>
      </w:r>
    </w:p>
    <w:p w14:paraId="30AECE13"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032D5D">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032D5D">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032D5D">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032D5D">
      <w:pPr>
        <w:widowControl w:val="0"/>
        <w:ind w:left="567" w:right="565"/>
        <w:jc w:val="center"/>
        <w:rPr>
          <w:rFonts w:ascii="GHEA Grapalat" w:hAnsi="GHEA Grapalat"/>
          <w:b/>
        </w:rPr>
      </w:pPr>
    </w:p>
    <w:p w14:paraId="786856DC" w14:textId="77777777" w:rsidR="00096865" w:rsidRPr="009044F1" w:rsidRDefault="008D5016" w:rsidP="00032D5D">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032D5D">
      <w:pPr>
        <w:widowControl w:val="0"/>
        <w:ind w:firstLine="567"/>
        <w:jc w:val="both"/>
        <w:rPr>
          <w:rFonts w:ascii="GHEA Grapalat" w:hAnsi="GHEA Grapalat"/>
        </w:rPr>
      </w:pPr>
    </w:p>
    <w:p w14:paraId="056664C3" w14:textId="77777777" w:rsidR="00023AFA" w:rsidRPr="00216702" w:rsidRDefault="00023AFA" w:rsidP="00032D5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032D5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032D5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032D5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032D5D">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71962DB" w14:textId="057A676B" w:rsidR="00023AFA" w:rsidRPr="00570BBD" w:rsidRDefault="00023AFA" w:rsidP="00032D5D">
      <w:pPr>
        <w:jc w:val="both"/>
        <w:rPr>
          <w:rFonts w:ascii="GHEA Grapalat" w:hAnsi="GHEA Grapalat"/>
        </w:rPr>
      </w:pPr>
      <w:r>
        <w:rPr>
          <w:rFonts w:ascii="GHEA Grapalat" w:hAnsi="GHEA Grapalat"/>
        </w:rPr>
        <w:t xml:space="preserve">       </w:t>
      </w:r>
      <w:r w:rsidR="00B53650">
        <w:rPr>
          <w:rFonts w:ascii="GHEA Grapalat" w:hAnsi="GHEA Grapalat"/>
          <w:lang w:val="hy-AM"/>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032D5D">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23B9A4C5" w:rsidR="00023AFA" w:rsidRPr="00570BBD" w:rsidRDefault="00B53650" w:rsidP="00032D5D">
      <w:pPr>
        <w:jc w:val="both"/>
        <w:rPr>
          <w:rFonts w:ascii="GHEA Grapalat" w:hAnsi="GHEA Grapalat"/>
          <w:lang w:val="hy-AM"/>
        </w:rPr>
      </w:pPr>
      <w:r>
        <w:rPr>
          <w:rFonts w:ascii="GHEA Grapalat" w:hAnsi="GHEA Grapalat"/>
          <w:lang w:val="hy-AM"/>
        </w:rPr>
        <w:t xml:space="preserve">      </w:t>
      </w:r>
      <w:r w:rsidR="00023AFA" w:rsidRPr="00570BBD">
        <w:rPr>
          <w:rFonts w:ascii="GHEA Grapalat" w:hAnsi="GHEA Grapalat"/>
        </w:rPr>
        <w:t xml:space="preserve">12.8. Решение о требовании доказательств </w:t>
      </w:r>
      <w:r w:rsidR="00023AFA">
        <w:rPr>
          <w:rFonts w:ascii="GHEA Grapalat" w:hAnsi="GHEA Grapalat"/>
        </w:rPr>
        <w:t>исполняется</w:t>
      </w:r>
      <w:r w:rsidR="00023AFA" w:rsidRPr="00570BBD">
        <w:rPr>
          <w:rFonts w:ascii="GHEA Grapalat" w:hAnsi="GHEA Grapalat"/>
        </w:rPr>
        <w:t xml:space="preserve"> ответчиком в пятидневный срок после получения решения</w:t>
      </w:r>
      <w:r w:rsidR="00023AFA">
        <w:rPr>
          <w:rFonts w:ascii="GHEA Grapalat" w:hAnsi="GHEA Grapalat"/>
        </w:rPr>
        <w:t>.</w:t>
      </w:r>
    </w:p>
    <w:p w14:paraId="67C76878" w14:textId="77777777" w:rsidR="00023AFA" w:rsidRPr="00570BBD" w:rsidRDefault="00023AFA" w:rsidP="00032D5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620EC870" w:rsidR="00023AFA" w:rsidRDefault="00B53650" w:rsidP="00032D5D">
      <w:pPr>
        <w:jc w:val="both"/>
        <w:rPr>
          <w:rFonts w:ascii="GHEA Grapalat" w:hAnsi="GHEA Grapalat"/>
          <w:lang w:val="hy-AM"/>
        </w:rPr>
      </w:pPr>
      <w:r>
        <w:rPr>
          <w:rFonts w:ascii="GHEA Grapalat" w:hAnsi="GHEA Grapalat"/>
          <w:lang w:val="hy-AM"/>
        </w:rPr>
        <w:t xml:space="preserve">     </w:t>
      </w:r>
      <w:r w:rsidR="00023AFA" w:rsidRPr="00570BBD">
        <w:rPr>
          <w:rFonts w:ascii="GHEA Grapalat" w:hAnsi="GHEA Grapalat"/>
        </w:rPr>
        <w:t xml:space="preserve">12.9. </w:t>
      </w:r>
      <w:r w:rsidR="00023AFA"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00023AFA">
        <w:rPr>
          <w:rFonts w:ascii="GHEA Grapalat" w:hAnsi="GHEA Grapalat"/>
          <w:lang w:val="hy-AM"/>
        </w:rPr>
        <w:t>.</w:t>
      </w:r>
    </w:p>
    <w:p w14:paraId="587A8CA1" w14:textId="78C537D2" w:rsidR="00023AFA" w:rsidRPr="00570BBD" w:rsidRDefault="00B53650" w:rsidP="00032D5D">
      <w:pPr>
        <w:jc w:val="both"/>
        <w:rPr>
          <w:rFonts w:ascii="GHEA Grapalat" w:hAnsi="GHEA Grapalat"/>
          <w:lang w:val="hy-AM"/>
        </w:rPr>
      </w:pPr>
      <w:r>
        <w:rPr>
          <w:rFonts w:ascii="GHEA Grapalat" w:hAnsi="GHEA Grapalat"/>
          <w:lang w:val="hy-AM"/>
        </w:rPr>
        <w:t xml:space="preserve">     </w:t>
      </w:r>
      <w:r w:rsidR="00023AFA"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00023AFA">
        <w:rPr>
          <w:rFonts w:ascii="GHEA Grapalat" w:hAnsi="GHEA Grapalat"/>
          <w:lang w:val="hy-AM"/>
        </w:rPr>
        <w:t>.</w:t>
      </w:r>
      <w:r w:rsidR="00023AFA"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00023AFA">
        <w:rPr>
          <w:rFonts w:ascii="GHEA Grapalat" w:hAnsi="GHEA Grapalat"/>
          <w:lang w:val="hy-AM"/>
        </w:rPr>
        <w:t>.</w:t>
      </w:r>
    </w:p>
    <w:p w14:paraId="7071CF22" w14:textId="77777777" w:rsidR="00023AFA" w:rsidRPr="00570BBD" w:rsidRDefault="00023AFA" w:rsidP="00032D5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032D5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032D5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032D5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032D5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032D5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032D5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032D5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w:t>
      </w:r>
      <w:r w:rsidRPr="005319EB">
        <w:rPr>
          <w:rFonts w:ascii="GHEA Grapalat" w:hAnsi="GHEA Grapalat"/>
        </w:rPr>
        <w:lastRenderedPageBreak/>
        <w:t xml:space="preserve">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032D5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032D5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032D5D">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032D5D">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032D5D">
      <w:pPr>
        <w:widowControl w:val="0"/>
        <w:jc w:val="center"/>
        <w:rPr>
          <w:rFonts w:ascii="GHEA Grapalat" w:hAnsi="GHEA Grapalat"/>
          <w:b/>
        </w:rPr>
      </w:pPr>
    </w:p>
    <w:p w14:paraId="50EBE642" w14:textId="0D16F383" w:rsidR="00096865" w:rsidRPr="009044F1" w:rsidRDefault="00096865" w:rsidP="00032D5D">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A34892">
        <w:rPr>
          <w:rFonts w:ascii="GHEA Grapalat" w:hAnsi="GHEA Grapalat"/>
          <w:b/>
        </w:rPr>
        <w:t>ЗАПРОСА КОТИРОВОК</w:t>
      </w:r>
    </w:p>
    <w:p w14:paraId="04ED5BDB" w14:textId="77777777" w:rsidR="00096865" w:rsidRPr="009044F1" w:rsidRDefault="00096865" w:rsidP="00032D5D">
      <w:pPr>
        <w:widowControl w:val="0"/>
        <w:jc w:val="center"/>
        <w:rPr>
          <w:rFonts w:ascii="GHEA Grapalat" w:hAnsi="GHEA Grapalat"/>
        </w:rPr>
      </w:pPr>
    </w:p>
    <w:p w14:paraId="20E986ED" w14:textId="77777777" w:rsidR="00096865" w:rsidRPr="009044F1" w:rsidRDefault="008D5016" w:rsidP="00032D5D">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032D5D">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032D5D">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032D5D">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 xml:space="preserve">заявке прилагаются предусмотренные настоящим приглашением соответствующие документы (сведения) Участник заявкой представляет </w:t>
      </w:r>
      <w:r w:rsidRPr="009044F1">
        <w:rPr>
          <w:rFonts w:ascii="GHEA Grapalat" w:hAnsi="GHEA Grapalat"/>
        </w:rPr>
        <w:lastRenderedPageBreak/>
        <w:t>утвержденные им:</w:t>
      </w:r>
    </w:p>
    <w:p w14:paraId="1C677219" w14:textId="77777777" w:rsidR="002D5CF0" w:rsidRPr="009044F1" w:rsidRDefault="002D5CF0" w:rsidP="00032D5D">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032D5D">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032D5D">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032D5D">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2"/>
        <w:t>16</w:t>
      </w:r>
    </w:p>
    <w:p w14:paraId="33AA941C" w14:textId="54FCB03D" w:rsidR="003D6519" w:rsidRPr="003D6519" w:rsidRDefault="002C4DBF" w:rsidP="00032D5D">
      <w:pPr>
        <w:widowControl w:val="0"/>
        <w:tabs>
          <w:tab w:val="left" w:pos="1134"/>
        </w:tabs>
        <w:ind w:firstLine="567"/>
        <w:jc w:val="both"/>
        <w:rPr>
          <w:rFonts w:ascii="GHEA Grapalat" w:hAnsi="GHEA Grapalat"/>
          <w:sz w:val="20"/>
          <w:szCs w:val="20"/>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003D6519" w:rsidRPr="003D6519">
        <w:rPr>
          <w:rFonts w:ascii="GHEA Grapalat" w:hAnsi="GHEA Grapalat"/>
          <w:sz w:val="20"/>
          <w:szCs w:val="20"/>
        </w:rPr>
        <w:tab/>
        <w:t xml:space="preserve">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 </w:t>
      </w:r>
      <w:r w:rsidR="003D6519" w:rsidRPr="003D6519">
        <w:rPr>
          <w:rStyle w:val="FootnoteReference"/>
          <w:rFonts w:ascii="GHEA Grapalat" w:hAnsi="GHEA Grapalat"/>
          <w:sz w:val="20"/>
          <w:szCs w:val="20"/>
        </w:rPr>
        <w:footnoteReference w:customMarkFollows="1" w:id="13"/>
        <w:t>17</w:t>
      </w:r>
    </w:p>
    <w:p w14:paraId="06C4FD22" w14:textId="3200B7F6" w:rsidR="002C4DBF" w:rsidRPr="009044F1" w:rsidRDefault="002C4DBF" w:rsidP="00032D5D">
      <w:pPr>
        <w:widowControl w:val="0"/>
        <w:tabs>
          <w:tab w:val="left" w:pos="1134"/>
        </w:tabs>
        <w:ind w:firstLine="567"/>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73A273F6" w:rsidR="00E67BA7" w:rsidRDefault="00096865" w:rsidP="00032D5D">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B2C2D11" w14:textId="77777777" w:rsidR="00A67EAC" w:rsidRPr="00B64897" w:rsidRDefault="009F0AB3" w:rsidP="00032D5D">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032D5D">
      <w:pPr>
        <w:pStyle w:val="norm"/>
        <w:spacing w:line="240" w:lineRule="auto"/>
        <w:rPr>
          <w:rFonts w:ascii="GHEA Grapalat" w:hAnsi="GHEA Grapalat"/>
          <w:sz w:val="24"/>
          <w:szCs w:val="24"/>
        </w:rPr>
      </w:pPr>
    </w:p>
    <w:p w14:paraId="6E5E71DF" w14:textId="77777777" w:rsidR="00B90C52" w:rsidRPr="003C4278" w:rsidRDefault="009F0AB3" w:rsidP="00032D5D">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032D5D">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032D5D">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7248CE65" w:rsidR="00B2572B" w:rsidRPr="00374F4A" w:rsidRDefault="00B2572B" w:rsidP="00032D5D">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5F1514">
        <w:rPr>
          <w:rFonts w:ascii="GHEA Grapalat" w:hAnsi="GHEA Grapalat"/>
          <w:b/>
          <w:sz w:val="24"/>
          <w:szCs w:val="24"/>
        </w:rPr>
        <w:t>GHAShDzB-</w:t>
      </w:r>
      <w:r w:rsidR="00EF04E3">
        <w:rPr>
          <w:rFonts w:ascii="GHEA Grapalat" w:hAnsi="GHEA Grapalat"/>
          <w:b/>
          <w:sz w:val="24"/>
          <w:szCs w:val="24"/>
        </w:rPr>
        <w:t>25/195</w:t>
      </w:r>
    </w:p>
    <w:p w14:paraId="6F1DE183" w14:textId="77777777" w:rsidR="00B2572B" w:rsidRPr="00374F4A" w:rsidRDefault="00B2572B" w:rsidP="00032D5D">
      <w:pPr>
        <w:widowControl w:val="0"/>
        <w:jc w:val="center"/>
        <w:rPr>
          <w:rFonts w:ascii="GHEA Grapalat" w:hAnsi="GHEA Grapalat" w:cs="Sylfaen"/>
          <w:b/>
        </w:rPr>
      </w:pPr>
    </w:p>
    <w:p w14:paraId="686152BA" w14:textId="77777777" w:rsidR="00B2572B" w:rsidRPr="00374F4A" w:rsidRDefault="00B2572B" w:rsidP="00032D5D">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7777777" w:rsidR="00B2572B" w:rsidRPr="00374F4A" w:rsidRDefault="00B2572B" w:rsidP="00032D5D">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376009C" w14:textId="77777777" w:rsidR="00B2572B" w:rsidRPr="00374F4A" w:rsidRDefault="00B2572B" w:rsidP="00032D5D">
      <w:pPr>
        <w:widowControl w:val="0"/>
        <w:jc w:val="center"/>
        <w:rPr>
          <w:rFonts w:ascii="GHEA Grapalat" w:hAnsi="GHEA Grapalat"/>
        </w:rPr>
      </w:pPr>
    </w:p>
    <w:p w14:paraId="610210D9" w14:textId="77777777" w:rsidR="00374F4A" w:rsidRPr="00C4157A" w:rsidRDefault="00374F4A" w:rsidP="00032D5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032D5D">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032D5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032D5D">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4A9FC9CF" w:rsidR="00374F4A" w:rsidRPr="00BD0FD1" w:rsidRDefault="00374F4A" w:rsidP="00032D5D">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5F1514">
        <w:rPr>
          <w:rFonts w:ascii="GHEA Grapalat" w:hAnsi="GHEA Grapalat"/>
        </w:rPr>
        <w:t>GHAShDzB-</w:t>
      </w:r>
      <w:r w:rsidR="00EF04E3">
        <w:rPr>
          <w:rFonts w:ascii="GHEA Grapalat" w:hAnsi="GHEA Grapalat"/>
        </w:rPr>
        <w:t>25/195</w:t>
      </w:r>
      <w:r w:rsidR="006132ED">
        <w:rPr>
          <w:rFonts w:ascii="GHEA Grapalat" w:hAnsi="GHEA Grapalat"/>
        </w:rPr>
        <w:t>"</w:t>
      </w:r>
    </w:p>
    <w:p w14:paraId="1955044E" w14:textId="77777777" w:rsidR="00374F4A" w:rsidRPr="00C4157A" w:rsidRDefault="00374F4A" w:rsidP="00032D5D">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032D5D">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032D5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032D5D">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032D5D">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032D5D">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032D5D">
      <w:pPr>
        <w:jc w:val="both"/>
        <w:rPr>
          <w:rFonts w:ascii="GHEA Grapalat" w:hAnsi="GHEA Grapalat"/>
        </w:rPr>
      </w:pPr>
    </w:p>
    <w:p w14:paraId="35089E57" w14:textId="77777777" w:rsidR="000612B9" w:rsidRDefault="004F0CAA" w:rsidP="00032D5D">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032D5D">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032D5D">
      <w:pPr>
        <w:jc w:val="both"/>
        <w:rPr>
          <w:rFonts w:ascii="GHEA Grapalat" w:hAnsi="GHEA Grapalat"/>
        </w:rPr>
      </w:pPr>
    </w:p>
    <w:p w14:paraId="565995CB" w14:textId="77777777" w:rsidR="00374F4A" w:rsidRPr="00B443ED" w:rsidRDefault="00374F4A" w:rsidP="00032D5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032D5D">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032D5D">
      <w:pPr>
        <w:jc w:val="both"/>
        <w:rPr>
          <w:rFonts w:ascii="GHEA Grapalat" w:hAnsi="GHEA Grapalat"/>
        </w:rPr>
      </w:pPr>
    </w:p>
    <w:p w14:paraId="4B2B17B9" w14:textId="77777777" w:rsidR="00374F4A" w:rsidRPr="008E7F24" w:rsidRDefault="00B138F3" w:rsidP="00032D5D">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032D5D">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032D5D">
      <w:pPr>
        <w:jc w:val="both"/>
        <w:rPr>
          <w:rFonts w:ascii="GHEA Grapalat" w:hAnsi="GHEA Grapalat"/>
        </w:rPr>
      </w:pPr>
    </w:p>
    <w:p w14:paraId="7C7E2090" w14:textId="77777777" w:rsidR="009E1181" w:rsidRDefault="00F96993" w:rsidP="00032D5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032D5D">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032D5D">
      <w:pPr>
        <w:jc w:val="both"/>
        <w:rPr>
          <w:rFonts w:ascii="GHEA Grapalat" w:hAnsi="GHEA Grapalat"/>
          <w:sz w:val="18"/>
          <w:szCs w:val="18"/>
        </w:rPr>
      </w:pPr>
    </w:p>
    <w:p w14:paraId="21131C71" w14:textId="77777777" w:rsidR="00B16483" w:rsidRPr="00B16483" w:rsidRDefault="00B16483" w:rsidP="00032D5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032D5D">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032D5D">
      <w:pPr>
        <w:tabs>
          <w:tab w:val="left" w:pos="7371"/>
        </w:tabs>
        <w:ind w:left="3544" w:firstLine="3"/>
        <w:jc w:val="both"/>
        <w:rPr>
          <w:rFonts w:ascii="GHEA Grapalat" w:hAnsi="GHEA Grapalat"/>
          <w:sz w:val="16"/>
        </w:rPr>
      </w:pPr>
    </w:p>
    <w:p w14:paraId="6838DB28" w14:textId="77777777" w:rsidR="006B3E56" w:rsidRDefault="006B3E56" w:rsidP="00032D5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032D5D">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032D5D">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032D5D">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032D5D">
      <w:pPr>
        <w:rPr>
          <w:ins w:id="10" w:author="Vardan" w:date="2022-10-29T19:53:00Z"/>
          <w:rFonts w:ascii="GHEA Grapalat" w:hAnsi="GHEA Grapalat"/>
          <w:i/>
          <w:sz w:val="16"/>
          <w:highlight w:val="cyan"/>
          <w:vertAlign w:val="superscript"/>
          <w:lang w:val="es-ES"/>
        </w:rPr>
      </w:pPr>
    </w:p>
    <w:p w14:paraId="0781701B" w14:textId="02DB2658" w:rsidR="00C65D59" w:rsidRPr="00800B26" w:rsidRDefault="00C65D59" w:rsidP="00032D5D">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A34892">
        <w:rPr>
          <w:rFonts w:ascii="GHEA Grapalat" w:hAnsi="GHEA Grapalat"/>
        </w:rPr>
        <w:t>запроса котировок</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5F1514">
        <w:rPr>
          <w:rFonts w:ascii="GHEA Grapalat" w:hAnsi="GHEA Grapalat"/>
        </w:rPr>
        <w:t>GHAShDzB-</w:t>
      </w:r>
      <w:r w:rsidR="00EF04E3">
        <w:rPr>
          <w:rFonts w:ascii="GHEA Grapalat" w:hAnsi="GHEA Grapalat"/>
        </w:rPr>
        <w:t>25/195</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032D5D">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032D5D">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2D7BBDEB" w:rsidR="006B3E56" w:rsidRPr="00AC309E" w:rsidRDefault="00AC309E" w:rsidP="00032D5D">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96124E">
        <w:rPr>
          <w:rFonts w:ascii="GHEA Grapalat" w:hAnsi="GHEA Grapalat"/>
        </w:rPr>
        <w:t>EQ-</w:t>
      </w:r>
      <w:r w:rsidR="005F1514">
        <w:rPr>
          <w:rFonts w:ascii="GHEA Grapalat" w:hAnsi="GHEA Grapalat"/>
        </w:rPr>
        <w:t>GHAShDzB-</w:t>
      </w:r>
      <w:r w:rsidR="00EF04E3">
        <w:rPr>
          <w:rFonts w:ascii="GHEA Grapalat" w:hAnsi="GHEA Grapalat"/>
        </w:rPr>
        <w:t>25/195</w:t>
      </w:r>
      <w:r w:rsidR="006B3E56" w:rsidRPr="00AC309E">
        <w:rPr>
          <w:rFonts w:ascii="GHEA Grapalat" w:hAnsi="GHEA Grapalat"/>
        </w:rPr>
        <w:t>*</w:t>
      </w:r>
    </w:p>
    <w:p w14:paraId="744A8BA3" w14:textId="77777777" w:rsidR="006B3E56" w:rsidRPr="00AC309E" w:rsidRDefault="006B3E56">
      <w:pPr>
        <w:pStyle w:val="ListParagraph"/>
        <w:widowControl w:val="0"/>
        <w:numPr>
          <w:ilvl w:val="0"/>
          <w:numId w:val="8"/>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2A3C1B7B" w:rsidR="006B3E56" w:rsidRPr="00AC309E" w:rsidRDefault="006B3E56">
      <w:pPr>
        <w:pStyle w:val="ListParagraph"/>
        <w:widowControl w:val="0"/>
        <w:numPr>
          <w:ilvl w:val="0"/>
          <w:numId w:val="8"/>
        </w:numPr>
        <w:tabs>
          <w:tab w:val="left" w:pos="567"/>
        </w:tabs>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A34892">
        <w:rPr>
          <w:rFonts w:ascii="GHEA Grapalat" w:hAnsi="GHEA Grapalat"/>
        </w:rPr>
        <w:t>запроса котировок</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lastRenderedPageBreak/>
        <w:t xml:space="preserve">одновременного </w:t>
      </w:r>
    </w:p>
    <w:p w14:paraId="111541B0" w14:textId="77777777" w:rsidR="006B3E56" w:rsidRDefault="006B3E56" w:rsidP="00032D5D">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032D5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032D5D">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032D5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032D5D">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032D5D">
      <w:pPr>
        <w:widowControl w:val="0"/>
        <w:jc w:val="both"/>
        <w:rPr>
          <w:ins w:id="11"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032D5D">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032D5D">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032D5D">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4"/>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032D5D">
      <w:pPr>
        <w:jc w:val="both"/>
        <w:rPr>
          <w:rFonts w:ascii="GHEA Grapalat" w:hAnsi="GHEA Grapalat"/>
        </w:rPr>
      </w:pPr>
    </w:p>
    <w:p w14:paraId="13D12745" w14:textId="77777777" w:rsidR="006B3E56" w:rsidRPr="00D3436F" w:rsidRDefault="006B3E56" w:rsidP="00032D5D">
      <w:pPr>
        <w:tabs>
          <w:tab w:val="left" w:pos="7371"/>
        </w:tabs>
        <w:ind w:left="3544" w:firstLine="3"/>
        <w:jc w:val="both"/>
        <w:rPr>
          <w:rFonts w:ascii="GHEA Grapalat" w:hAnsi="GHEA Grapalat"/>
          <w:sz w:val="16"/>
        </w:rPr>
      </w:pPr>
    </w:p>
    <w:p w14:paraId="59DC4773" w14:textId="77777777" w:rsidR="006B3E56" w:rsidRPr="00770B03" w:rsidRDefault="006B3E56" w:rsidP="00032D5D">
      <w:pPr>
        <w:tabs>
          <w:tab w:val="left" w:pos="7371"/>
        </w:tabs>
        <w:ind w:left="3544" w:firstLine="3"/>
        <w:jc w:val="both"/>
        <w:rPr>
          <w:rFonts w:ascii="GHEA Grapalat" w:hAnsi="GHEA Grapalat"/>
          <w:sz w:val="16"/>
        </w:rPr>
      </w:pPr>
    </w:p>
    <w:p w14:paraId="72ADE842" w14:textId="77777777" w:rsidR="00374F4A" w:rsidRPr="000C1746" w:rsidRDefault="00374F4A" w:rsidP="00032D5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032D5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032D5D">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032D5D">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032D5D">
      <w:pPr>
        <w:rPr>
          <w:rFonts w:ascii="GHEA Grapalat" w:hAnsi="GHEA Grapalat"/>
          <w:b/>
        </w:rPr>
      </w:pPr>
      <w:r>
        <w:rPr>
          <w:rFonts w:ascii="GHEA Grapalat" w:hAnsi="GHEA Grapalat"/>
          <w:b/>
        </w:rPr>
        <w:br w:type="page"/>
      </w:r>
    </w:p>
    <w:p w14:paraId="426D7749" w14:textId="77777777" w:rsidR="00B05DC9" w:rsidRDefault="00B05DC9" w:rsidP="00032D5D">
      <w:pPr>
        <w:jc w:val="right"/>
        <w:rPr>
          <w:rFonts w:ascii="GHEA Grapalat" w:hAnsi="GHEA Grapalat"/>
          <w:b/>
          <w:lang w:val="hy-AM"/>
        </w:rPr>
      </w:pPr>
    </w:p>
    <w:p w14:paraId="7B1153DC" w14:textId="23D1CB35" w:rsidR="00F33976" w:rsidRDefault="00F33976" w:rsidP="00032D5D">
      <w:pPr>
        <w:jc w:val="right"/>
        <w:rPr>
          <w:rFonts w:ascii="GHEA Grapalat" w:hAnsi="GHEA Grapalat"/>
          <w:b/>
        </w:rPr>
      </w:pPr>
      <w:r>
        <w:rPr>
          <w:rFonts w:ascii="GHEA Grapalat" w:hAnsi="GHEA Grapalat"/>
          <w:b/>
        </w:rPr>
        <w:t xml:space="preserve">Приложение 1.3** </w:t>
      </w:r>
    </w:p>
    <w:p w14:paraId="62CB123C" w14:textId="46659756" w:rsidR="00F33976" w:rsidRPr="00FA6464" w:rsidRDefault="00F33976" w:rsidP="00032D5D">
      <w:pPr>
        <w:jc w:val="right"/>
        <w:rPr>
          <w:rFonts w:ascii="GHEA Grapalat" w:hAnsi="GHEA Grapalat"/>
          <w:b/>
        </w:rPr>
      </w:pPr>
      <w:r w:rsidRPr="001439BD">
        <w:rPr>
          <w:rFonts w:ascii="GHEA Grapalat" w:hAnsi="GHEA Grapalat"/>
          <w:b/>
        </w:rPr>
        <w:t xml:space="preserve">к Приглашению на </w:t>
      </w:r>
      <w:r w:rsidR="00A34892">
        <w:rPr>
          <w:rFonts w:ascii="GHEA Grapalat" w:hAnsi="GHEA Grapalat"/>
          <w:b/>
        </w:rPr>
        <w:t>запроса котировок</w:t>
      </w:r>
    </w:p>
    <w:p w14:paraId="2387769E" w14:textId="0B4924C7" w:rsidR="00F33976" w:rsidRPr="00E97048" w:rsidRDefault="00F33976" w:rsidP="00032D5D">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5F1514">
        <w:rPr>
          <w:rFonts w:ascii="GHEA Grapalat" w:hAnsi="GHEA Grapalat"/>
          <w:b/>
          <w:i w:val="0"/>
          <w:sz w:val="24"/>
          <w:szCs w:val="24"/>
        </w:rPr>
        <w:t>GHAShDzB-</w:t>
      </w:r>
      <w:r w:rsidR="00EF04E3">
        <w:rPr>
          <w:rFonts w:ascii="GHEA Grapalat" w:hAnsi="GHEA Grapalat"/>
          <w:b/>
          <w:i w:val="0"/>
          <w:sz w:val="24"/>
          <w:szCs w:val="24"/>
        </w:rPr>
        <w:t>25/195</w:t>
      </w:r>
    </w:p>
    <w:p w14:paraId="1EDE57AE" w14:textId="77777777" w:rsidR="00092E73" w:rsidRDefault="00092E73" w:rsidP="00032D5D">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032D5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032D5D">
      <w:pPr>
        <w:ind w:left="360" w:hanging="360"/>
        <w:jc w:val="center"/>
        <w:rPr>
          <w:rFonts w:ascii="GHEA Grapalat" w:eastAsia="GHEA Grapalat" w:hAnsi="GHEA Grapalat" w:cs="GHEA Grapalat"/>
          <w:b/>
        </w:rPr>
      </w:pPr>
    </w:p>
    <w:p w14:paraId="27EF2918" w14:textId="77777777" w:rsidR="00092E73" w:rsidRPr="00FD1EE4"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032D5D">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032D5D">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032D5D">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032D5D">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032D5D">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032D5D">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032D5D">
            <w:pPr>
              <w:ind w:left="993" w:hanging="851"/>
              <w:rPr>
                <w:rFonts w:ascii="GHEA Grapalat" w:eastAsia="GHEA Grapalat" w:hAnsi="GHEA Grapalat" w:cs="GHEA Grapalat"/>
              </w:rPr>
            </w:pPr>
          </w:p>
        </w:tc>
      </w:tr>
    </w:tbl>
    <w:p w14:paraId="54A2E1BE"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032D5D">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032D5D">
            <w:pPr>
              <w:rPr>
                <w:rFonts w:ascii="GHEA Grapalat" w:eastAsia="GHEA Grapalat" w:hAnsi="GHEA Grapalat" w:cs="GHEA Grapalat"/>
              </w:rPr>
            </w:pPr>
          </w:p>
        </w:tc>
      </w:tr>
    </w:tbl>
    <w:p w14:paraId="499384CD"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032D5D">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032D5D">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032D5D">
            <w:pPr>
              <w:rPr>
                <w:rFonts w:ascii="GHEA Grapalat" w:eastAsia="GHEA Grapalat" w:hAnsi="GHEA Grapalat" w:cs="GHEA Grapalat"/>
              </w:rPr>
            </w:pPr>
          </w:p>
        </w:tc>
      </w:tr>
    </w:tbl>
    <w:p w14:paraId="1BD96D05" w14:textId="77777777" w:rsidR="00092E73" w:rsidRPr="00FD1EE4" w:rsidRDefault="00092E73" w:rsidP="00032D5D">
      <w:pPr>
        <w:rPr>
          <w:rFonts w:ascii="GHEA Grapalat" w:eastAsia="GHEA Grapalat" w:hAnsi="GHEA Grapalat" w:cs="GHEA Grapalat"/>
        </w:rPr>
      </w:pPr>
    </w:p>
    <w:p w14:paraId="7F380C37" w14:textId="77777777" w:rsidR="00092E73" w:rsidRPr="00FD1EE4" w:rsidRDefault="00092E73" w:rsidP="00032D5D">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pPr>
        <w:numPr>
          <w:ilvl w:val="0"/>
          <w:numId w:val="1"/>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032D5D">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032D5D">
            <w:pPr>
              <w:rPr>
                <w:rFonts w:ascii="GHEA Grapalat" w:eastAsia="GHEA Grapalat" w:hAnsi="GHEA Grapalat" w:cs="GHEA Grapalat"/>
              </w:rPr>
            </w:pPr>
          </w:p>
        </w:tc>
      </w:tr>
    </w:tbl>
    <w:p w14:paraId="1BBC27A3"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032D5D">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032D5D">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032D5D">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032D5D">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032D5D">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032D5D">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032D5D">
            <w:pPr>
              <w:rPr>
                <w:rFonts w:ascii="GHEA Grapalat" w:eastAsia="GHEA Grapalat" w:hAnsi="GHEA Grapalat" w:cs="GHEA Grapalat"/>
              </w:rPr>
            </w:pPr>
          </w:p>
        </w:tc>
      </w:tr>
    </w:tbl>
    <w:p w14:paraId="29D77B51" w14:textId="77777777" w:rsidR="00092E73" w:rsidRPr="00574FF7" w:rsidRDefault="00092E73">
      <w:pPr>
        <w:numPr>
          <w:ilvl w:val="1"/>
          <w:numId w:val="1"/>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pPr>
              <w:numPr>
                <w:ilvl w:val="2"/>
                <w:numId w:val="1"/>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032D5D">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032D5D">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032D5D">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032D5D">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032D5D">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032D5D">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032D5D">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032D5D">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032D5D">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032D5D">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032D5D">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032D5D">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032D5D">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032D5D">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032D5D">
            <w:pPr>
              <w:rPr>
                <w:rFonts w:ascii="GHEA Grapalat" w:eastAsia="GHEA Grapalat" w:hAnsi="GHEA Grapalat" w:cs="GHEA Grapalat"/>
              </w:rPr>
            </w:pPr>
          </w:p>
        </w:tc>
      </w:tr>
    </w:tbl>
    <w:p w14:paraId="10627ACB"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032D5D">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032D5D">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pPr>
              <w:numPr>
                <w:ilvl w:val="2"/>
                <w:numId w:val="1"/>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032D5D">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pPr>
              <w:numPr>
                <w:ilvl w:val="2"/>
                <w:numId w:val="1"/>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032D5D">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032D5D">
            <w:pPr>
              <w:rPr>
                <w:rFonts w:ascii="GHEA Grapalat" w:eastAsia="GHEA Grapalat" w:hAnsi="GHEA Grapalat" w:cs="GHEA Grapalat"/>
              </w:rPr>
            </w:pPr>
          </w:p>
        </w:tc>
      </w:tr>
    </w:tbl>
    <w:p w14:paraId="0228122B"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032D5D">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032D5D">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032D5D">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pPr>
              <w:numPr>
                <w:ilvl w:val="2"/>
                <w:numId w:val="1"/>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032D5D">
            <w:pPr>
              <w:rPr>
                <w:rFonts w:ascii="GHEA Grapalat" w:eastAsia="GHEA Grapalat" w:hAnsi="GHEA Grapalat" w:cs="GHEA Grapalat"/>
              </w:rPr>
            </w:pPr>
          </w:p>
        </w:tc>
      </w:tr>
    </w:tbl>
    <w:p w14:paraId="4F8E99A7"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032D5D">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032D5D">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032D5D">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032D5D">
            <w:pPr>
              <w:rPr>
                <w:rFonts w:ascii="GHEA Grapalat" w:eastAsia="GHEA Grapalat" w:hAnsi="GHEA Grapalat" w:cs="GHEA Grapalat"/>
              </w:rPr>
            </w:pPr>
          </w:p>
        </w:tc>
      </w:tr>
    </w:tbl>
    <w:p w14:paraId="74D3C3BB" w14:textId="77777777" w:rsidR="00092E73" w:rsidRPr="008C665F"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032D5D">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032D5D">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032D5D">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032D5D">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032D5D">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032D5D">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45FD7521" w14:textId="77777777" w:rsidR="00092E73" w:rsidRPr="00FD1EE4" w:rsidRDefault="00092E73" w:rsidP="00032D5D">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032D5D">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032D5D">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032D5D">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032D5D">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032D5D">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032D5D">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032D5D">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032D5D">
            <w:pPr>
              <w:rPr>
                <w:rFonts w:ascii="GHEA Grapalat" w:eastAsia="GHEA Grapalat" w:hAnsi="GHEA Grapalat" w:cs="GHEA Grapalat"/>
              </w:rPr>
            </w:pPr>
          </w:p>
        </w:tc>
      </w:tr>
    </w:tbl>
    <w:p w14:paraId="5297D154" w14:textId="77777777" w:rsidR="00092E73" w:rsidRPr="00FD1EE4" w:rsidRDefault="00092E73" w:rsidP="00032D5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032D5D">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032D5D">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032D5D">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032D5D">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032D5D">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032D5D">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032D5D">
            <w:pPr>
              <w:rPr>
                <w:rFonts w:ascii="GHEA Grapalat" w:eastAsia="GHEA Grapalat" w:hAnsi="GHEA Grapalat" w:cs="GHEA Grapalat"/>
              </w:rPr>
            </w:pPr>
          </w:p>
        </w:tc>
      </w:tr>
    </w:tbl>
    <w:p w14:paraId="19628932"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032D5D">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032D5D">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032D5D">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032D5D">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032D5D">
            <w:pPr>
              <w:rPr>
                <w:rFonts w:ascii="GHEA Grapalat" w:eastAsia="GHEA Grapalat" w:hAnsi="GHEA Grapalat" w:cs="GHEA Grapalat"/>
              </w:rPr>
            </w:pPr>
          </w:p>
        </w:tc>
      </w:tr>
    </w:tbl>
    <w:p w14:paraId="2876BA9E" w14:textId="77777777" w:rsidR="00092E73" w:rsidRDefault="00092E73">
      <w:pPr>
        <w:numPr>
          <w:ilvl w:val="1"/>
          <w:numId w:val="1"/>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032D5D">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032D5D">
            <w:pPr>
              <w:rPr>
                <w:rFonts w:ascii="GHEA Grapalat" w:eastAsia="GHEA Grapalat" w:hAnsi="GHEA Grapalat" w:cs="GHEA Grapalat"/>
              </w:rPr>
            </w:pPr>
          </w:p>
        </w:tc>
      </w:tr>
    </w:tbl>
    <w:p w14:paraId="72E515BC" w14:textId="77777777" w:rsidR="00092E73" w:rsidRPr="00FD1EE4" w:rsidRDefault="00092E73" w:rsidP="00032D5D">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pPr>
        <w:pStyle w:val="ListParagraph"/>
        <w:numPr>
          <w:ilvl w:val="0"/>
          <w:numId w:val="1"/>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032D5D">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032D5D">
            <w:pPr>
              <w:rPr>
                <w:rFonts w:ascii="GHEA Grapalat" w:eastAsia="GHEA Grapalat" w:hAnsi="GHEA Grapalat" w:cs="GHEA Grapalat"/>
                <w:b/>
                <w:color w:val="000000"/>
              </w:rPr>
            </w:pPr>
          </w:p>
        </w:tc>
      </w:tr>
    </w:tbl>
    <w:p w14:paraId="7365CCE5" w14:textId="77777777" w:rsidR="00092E73" w:rsidRPr="00FD1EE4" w:rsidRDefault="00092E73" w:rsidP="00032D5D">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032D5D">
      <w:pPr>
        <w:rPr>
          <w:rFonts w:ascii="GHEA Grapalat" w:hAnsi="GHEA Grapalat"/>
          <w:b/>
        </w:rPr>
      </w:pPr>
    </w:p>
    <w:p w14:paraId="7743345D" w14:textId="77777777" w:rsidR="00092E73" w:rsidRDefault="00092E73" w:rsidP="00032D5D">
      <w:pPr>
        <w:rPr>
          <w:rFonts w:ascii="GHEA Grapalat" w:hAnsi="GHEA Grapalat"/>
          <w:b/>
        </w:rPr>
      </w:pPr>
      <w:r>
        <w:rPr>
          <w:rFonts w:ascii="GHEA Grapalat" w:hAnsi="GHEA Grapalat"/>
          <w:b/>
        </w:rPr>
        <w:br w:type="page"/>
      </w:r>
    </w:p>
    <w:p w14:paraId="683CD5B5" w14:textId="77777777" w:rsidR="00092E73" w:rsidRDefault="00092E73" w:rsidP="00032D5D">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032D5D">
      <w:pPr>
        <w:jc w:val="center"/>
        <w:rPr>
          <w:rFonts w:ascii="GHEA Grapalat" w:hAnsi="GHEA Grapalat"/>
          <w:b/>
          <w:sz w:val="28"/>
          <w:szCs w:val="28"/>
          <w:lang w:val="hy-AM"/>
        </w:rPr>
      </w:pPr>
    </w:p>
    <w:p w14:paraId="19350ABF" w14:textId="77777777" w:rsidR="00092E73" w:rsidRPr="00092E73" w:rsidRDefault="00092E73">
      <w:pPr>
        <w:pStyle w:val="ListParagraph"/>
        <w:numPr>
          <w:ilvl w:val="0"/>
          <w:numId w:val="2"/>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pPr>
        <w:pStyle w:val="ListParagraph"/>
        <w:numPr>
          <w:ilvl w:val="0"/>
          <w:numId w:val="3"/>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pPr>
        <w:pStyle w:val="ListParagraph"/>
        <w:numPr>
          <w:ilvl w:val="0"/>
          <w:numId w:val="3"/>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pPr>
        <w:pStyle w:val="ListParagraph"/>
        <w:numPr>
          <w:ilvl w:val="0"/>
          <w:numId w:val="3"/>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pPr>
        <w:pStyle w:val="ListParagraph"/>
        <w:numPr>
          <w:ilvl w:val="0"/>
          <w:numId w:val="2"/>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pPr>
        <w:pStyle w:val="ListParagraph"/>
        <w:numPr>
          <w:ilvl w:val="0"/>
          <w:numId w:val="4"/>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pPr>
        <w:pStyle w:val="ListParagraph"/>
        <w:numPr>
          <w:ilvl w:val="0"/>
          <w:numId w:val="4"/>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pPr>
        <w:pStyle w:val="ListParagraph"/>
        <w:numPr>
          <w:ilvl w:val="0"/>
          <w:numId w:val="4"/>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w:t>
      </w:r>
      <w:r w:rsidRPr="00092E73">
        <w:rPr>
          <w:rFonts w:ascii="GHEA Grapalat" w:hAnsi="GHEA Grapalat"/>
        </w:rPr>
        <w:lastRenderedPageBreak/>
        <w:t>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pPr>
        <w:pStyle w:val="ListParagraph"/>
        <w:numPr>
          <w:ilvl w:val="0"/>
          <w:numId w:val="2"/>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pPr>
        <w:pStyle w:val="ListParagraph"/>
        <w:numPr>
          <w:ilvl w:val="0"/>
          <w:numId w:val="5"/>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032D5D">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pPr>
        <w:pStyle w:val="ListParagraph"/>
        <w:numPr>
          <w:ilvl w:val="0"/>
          <w:numId w:val="2"/>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pPr>
        <w:pStyle w:val="ListParagraph"/>
        <w:numPr>
          <w:ilvl w:val="0"/>
          <w:numId w:val="6"/>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032D5D">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032D5D">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032D5D">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032D5D">
      <w:pPr>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092E73">
        <w:rPr>
          <w:rFonts w:ascii="GHEA Grapalat" w:hAnsi="GHEA Grapalat"/>
        </w:rPr>
        <w:lastRenderedPageBreak/>
        <w:t>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032D5D">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032D5D">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032D5D">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032D5D">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032D5D">
      <w:pPr>
        <w:jc w:val="both"/>
        <w:rPr>
          <w:rFonts w:ascii="GHEA Grapalat" w:hAnsi="GHEA Grapalat"/>
        </w:rPr>
      </w:pPr>
      <w:r w:rsidRPr="00092E73">
        <w:rPr>
          <w:rFonts w:ascii="GHEA Grapalat" w:hAnsi="GHEA Grapalat"/>
        </w:rPr>
        <w:lastRenderedPageBreak/>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032D5D">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032D5D">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032D5D">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032D5D">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032D5D">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032D5D">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032D5D">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032D5D">
      <w:pPr>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032D5D">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032D5D">
      <w:pPr>
        <w:jc w:val="both"/>
        <w:rPr>
          <w:rFonts w:ascii="GHEA Grapalat" w:hAnsi="GHEA Grapalat"/>
        </w:rPr>
      </w:pPr>
      <w:r w:rsidRPr="00092E73">
        <w:rPr>
          <w:rFonts w:ascii="GHEA Grapalat" w:hAnsi="GHEA Grapalat"/>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032D5D">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032D5D">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032D5D">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032D5D">
      <w:pPr>
        <w:contextualSpacing/>
        <w:jc w:val="both"/>
        <w:rPr>
          <w:rFonts w:ascii="GHEA Grapalat" w:hAnsi="GHEA Grapalat"/>
          <w:sz w:val="28"/>
          <w:szCs w:val="28"/>
        </w:rPr>
      </w:pPr>
    </w:p>
    <w:p w14:paraId="0E3828E2" w14:textId="77777777" w:rsidR="00092E73" w:rsidRDefault="00092E73" w:rsidP="00032D5D">
      <w:pPr>
        <w:contextualSpacing/>
        <w:jc w:val="both"/>
        <w:rPr>
          <w:rFonts w:ascii="GHEA Grapalat" w:hAnsi="GHEA Grapalat"/>
          <w:sz w:val="28"/>
          <w:szCs w:val="28"/>
        </w:rPr>
      </w:pPr>
    </w:p>
    <w:p w14:paraId="1B8517C8" w14:textId="77777777" w:rsidR="00092E73" w:rsidRPr="009E5671" w:rsidRDefault="00092E73" w:rsidP="00032D5D">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032D5D">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032D5D">
      <w:pPr>
        <w:rPr>
          <w:rFonts w:ascii="GHEA Grapalat" w:hAnsi="GHEA Grapalat"/>
          <w:b/>
        </w:rPr>
      </w:pPr>
    </w:p>
    <w:p w14:paraId="1196D6A1" w14:textId="77777777" w:rsidR="00092E73" w:rsidRDefault="00092E73" w:rsidP="00032D5D">
      <w:pPr>
        <w:rPr>
          <w:rFonts w:ascii="GHEA Grapalat" w:hAnsi="GHEA Grapalat"/>
          <w:b/>
        </w:rPr>
      </w:pPr>
      <w:r>
        <w:rPr>
          <w:rFonts w:ascii="GHEA Grapalat" w:hAnsi="GHEA Grapalat"/>
          <w:b/>
        </w:rPr>
        <w:br w:type="page"/>
      </w:r>
    </w:p>
    <w:p w14:paraId="62B48BAB" w14:textId="77777777" w:rsidR="00B2572B" w:rsidRPr="00DC619D" w:rsidRDefault="00B2572B" w:rsidP="00032D5D">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026A2016" w:rsidR="00B2572B" w:rsidRPr="009044F1" w:rsidRDefault="00B2572B" w:rsidP="00032D5D">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5F1514">
        <w:rPr>
          <w:rFonts w:ascii="GHEA Grapalat" w:hAnsi="GHEA Grapalat"/>
          <w:b/>
          <w:sz w:val="24"/>
          <w:szCs w:val="24"/>
        </w:rPr>
        <w:t>GHAShDzB-</w:t>
      </w:r>
      <w:r w:rsidR="00EF04E3">
        <w:rPr>
          <w:rFonts w:ascii="GHEA Grapalat" w:hAnsi="GHEA Grapalat"/>
          <w:b/>
          <w:sz w:val="24"/>
          <w:szCs w:val="24"/>
        </w:rPr>
        <w:t>25/195</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5"/>
        <w:t>*</w:t>
      </w:r>
    </w:p>
    <w:p w14:paraId="308CC3FE" w14:textId="77777777" w:rsidR="00B2572B" w:rsidRPr="009044F1" w:rsidRDefault="00B2572B" w:rsidP="00032D5D">
      <w:pPr>
        <w:widowControl w:val="0"/>
        <w:ind w:firstLine="567"/>
        <w:jc w:val="center"/>
        <w:rPr>
          <w:rFonts w:ascii="GHEA Grapalat" w:hAnsi="GHEA Grapalat"/>
        </w:rPr>
      </w:pPr>
    </w:p>
    <w:p w14:paraId="2347BC65" w14:textId="77777777" w:rsidR="00B2572B" w:rsidRPr="009044F1" w:rsidRDefault="00B2572B" w:rsidP="00032D5D">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032D5D">
      <w:pPr>
        <w:widowControl w:val="0"/>
        <w:ind w:firstLine="567"/>
        <w:jc w:val="center"/>
        <w:rPr>
          <w:rFonts w:ascii="GHEA Grapalat" w:hAnsi="GHEA Grapalat"/>
        </w:rPr>
      </w:pPr>
    </w:p>
    <w:p w14:paraId="050C8689" w14:textId="6E1A9782" w:rsidR="005744FC" w:rsidRPr="000F6C24" w:rsidRDefault="00B2572B" w:rsidP="00032D5D">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A34892">
        <w:rPr>
          <w:rFonts w:ascii="GHEA Grapalat" w:hAnsi="GHEA Grapalat"/>
          <w:spacing w:val="-6"/>
        </w:rPr>
        <w:t>запроса котировок</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5F1514">
        <w:rPr>
          <w:rFonts w:ascii="GHEA Grapalat" w:hAnsi="GHEA Grapalat"/>
          <w:spacing w:val="-6"/>
        </w:rPr>
        <w:t>GHAShDzB-</w:t>
      </w:r>
      <w:r w:rsidR="00EF04E3">
        <w:rPr>
          <w:rFonts w:ascii="GHEA Grapalat" w:hAnsi="GHEA Grapalat"/>
          <w:spacing w:val="-6"/>
        </w:rPr>
        <w:t>25/195</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032D5D">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032D5D">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032D5D">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032D5D">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032D5D">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032D5D">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032D5D">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032D5D">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032D5D">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6"/>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032D5D">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032D5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032D5D">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032D5D">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032D5D">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032D5D">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032D5D">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F2C05" w:rsidRPr="005744FC" w14:paraId="58605C46"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5AAB0D" w14:textId="77777777" w:rsidR="006F2C05" w:rsidRPr="005744FC" w:rsidRDefault="006F2C05" w:rsidP="00032D5D">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E60BC36" w14:textId="65842B65" w:rsidR="006F2C05" w:rsidRPr="00902101" w:rsidRDefault="00902101" w:rsidP="0059189E">
            <w:pPr>
              <w:widowControl w:val="0"/>
              <w:ind w:firstLine="70"/>
              <w:jc w:val="center"/>
              <w:rPr>
                <w:rFonts w:ascii="GHEA Grapalat" w:hAnsi="GHEA Grapalat"/>
                <w:sz w:val="16"/>
                <w:szCs w:val="16"/>
              </w:rPr>
            </w:pPr>
            <w:r w:rsidRPr="00902101">
              <w:rPr>
                <w:rFonts w:ascii="GHEA Grapalat" w:hAnsi="GHEA Grapalat"/>
                <w:sz w:val="16"/>
                <w:szCs w:val="16"/>
              </w:rPr>
              <w:t>приобретение строительных работ по капитальному ремонту и обслуживанию дворовых территорий и площадок на территории административного района Кентрон</w:t>
            </w:r>
          </w:p>
        </w:tc>
        <w:tc>
          <w:tcPr>
            <w:tcW w:w="1843" w:type="dxa"/>
            <w:tcBorders>
              <w:top w:val="single" w:sz="4" w:space="0" w:color="auto"/>
              <w:left w:val="single" w:sz="4" w:space="0" w:color="auto"/>
              <w:bottom w:val="single" w:sz="4" w:space="0" w:color="auto"/>
              <w:right w:val="single" w:sz="4" w:space="0" w:color="auto"/>
            </w:tcBorders>
          </w:tcPr>
          <w:p w14:paraId="302116B9" w14:textId="77777777" w:rsidR="006F2C05" w:rsidRPr="005744FC" w:rsidRDefault="006F2C05" w:rsidP="00032D5D">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0071718B" w14:textId="77777777" w:rsidR="006F2C05" w:rsidRPr="005744FC" w:rsidRDefault="006F2C05" w:rsidP="00032D5D">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1B1D916A" w14:textId="77777777" w:rsidR="006F2C05" w:rsidRPr="005744FC" w:rsidRDefault="006F2C05" w:rsidP="00032D5D">
            <w:pPr>
              <w:widowControl w:val="0"/>
              <w:jc w:val="center"/>
              <w:rPr>
                <w:rFonts w:ascii="GHEA Grapalat" w:hAnsi="GHEA Grapalat"/>
                <w:sz w:val="20"/>
                <w:szCs w:val="20"/>
              </w:rPr>
            </w:pPr>
          </w:p>
        </w:tc>
      </w:tr>
    </w:tbl>
    <w:p w14:paraId="5BDBA797" w14:textId="77777777" w:rsidR="00374F4A" w:rsidRPr="00DD2B43" w:rsidRDefault="00374F4A" w:rsidP="00032D5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032D5D">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032D5D">
      <w:pPr>
        <w:widowControl w:val="0"/>
        <w:jc w:val="both"/>
        <w:rPr>
          <w:rFonts w:ascii="GHEA Grapalat" w:hAnsi="GHEA Grapalat"/>
          <w:lang w:val="es-ES"/>
        </w:rPr>
      </w:pPr>
    </w:p>
    <w:p w14:paraId="49817F3E" w14:textId="77777777" w:rsidR="00B2572B" w:rsidRPr="000F6C24" w:rsidRDefault="00B2572B" w:rsidP="00032D5D">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032D5D">
      <w:pPr>
        <w:rPr>
          <w:rFonts w:ascii="GHEA Grapalat" w:hAnsi="GHEA Grapalat"/>
          <w:b/>
        </w:rPr>
      </w:pPr>
      <w:r>
        <w:rPr>
          <w:rFonts w:ascii="GHEA Grapalat" w:hAnsi="GHEA Grapalat"/>
          <w:b/>
        </w:rPr>
        <w:br w:type="page"/>
      </w:r>
    </w:p>
    <w:p w14:paraId="63E92CB4" w14:textId="7D01F2CB" w:rsidR="00C715FB" w:rsidRDefault="00C715FB" w:rsidP="00032D5D">
      <w:pPr>
        <w:widowControl w:val="0"/>
        <w:ind w:firstLine="567"/>
        <w:jc w:val="center"/>
        <w:rPr>
          <w:rFonts w:ascii="GHEA Grapalat" w:hAnsi="GHEA Grapalat" w:cs="Sylfaen"/>
          <w:b/>
          <w:bCs/>
          <w:sz w:val="28"/>
          <w:szCs w:val="18"/>
          <w:lang w:val="hy-AM"/>
        </w:rPr>
      </w:pPr>
    </w:p>
    <w:p w14:paraId="4BFC42D4" w14:textId="382E5114" w:rsidR="00B2572B" w:rsidRPr="00B138F3" w:rsidRDefault="00B2572B" w:rsidP="00032D5D">
      <w:pPr>
        <w:widowControl w:val="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034005E4" w:rsidR="00B2572B" w:rsidRPr="00B138F3" w:rsidRDefault="00B2572B" w:rsidP="00032D5D">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5F1514">
        <w:rPr>
          <w:rFonts w:ascii="GHEA Grapalat" w:hAnsi="GHEA Grapalat"/>
          <w:b/>
          <w:sz w:val="24"/>
          <w:szCs w:val="24"/>
        </w:rPr>
        <w:t>GHAShDzB-</w:t>
      </w:r>
      <w:r w:rsidR="00EF04E3">
        <w:rPr>
          <w:rFonts w:ascii="GHEA Grapalat" w:hAnsi="GHEA Grapalat"/>
          <w:b/>
          <w:sz w:val="24"/>
          <w:szCs w:val="24"/>
        </w:rPr>
        <w:t>25/195</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7"/>
        <w:t>*</w:t>
      </w:r>
    </w:p>
    <w:p w14:paraId="40EB1557" w14:textId="77777777" w:rsidR="00742F7B" w:rsidRPr="00B138F3" w:rsidRDefault="00742F7B" w:rsidP="00032D5D">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032D5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032D5D">
      <w:pPr>
        <w:widowControl w:val="0"/>
        <w:ind w:left="567" w:right="565"/>
        <w:jc w:val="center"/>
        <w:rPr>
          <w:rFonts w:ascii="GHEA Grapalat" w:hAnsi="GHEA Grapalat"/>
          <w:b/>
        </w:rPr>
      </w:pPr>
    </w:p>
    <w:p w14:paraId="1FA3B59C" w14:textId="77777777" w:rsidR="00BF7253" w:rsidRPr="00B138F3" w:rsidRDefault="00BF7253" w:rsidP="00032D5D">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032D5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032D5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032D5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032D5D">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ED9EE0C"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A67C15">
        <w:rPr>
          <w:rFonts w:ascii="GHEA Grapalat" w:eastAsiaTheme="minorHAnsi" w:hAnsi="GHEA Grapalat" w:cstheme="minorBidi"/>
        </w:rPr>
        <w:t xml:space="preserve"> </w:t>
      </w:r>
      <w:r w:rsidR="00A67C15" w:rsidRPr="0016373D">
        <w:rPr>
          <w:rFonts w:ascii="GHEA Grapalat" w:hAnsi="GHEA Grapalat" w:cs="Arial"/>
          <w:b/>
          <w:sz w:val="20"/>
          <w:szCs w:val="20"/>
          <w:lang w:val="hy-AM"/>
        </w:rPr>
        <w:t>900015211429</w:t>
      </w:r>
      <w:r w:rsidR="00A67C15">
        <w:rPr>
          <w:rFonts w:ascii="GHEA Grapalat" w:hAnsi="GHEA Grapalat" w:cs="Arial"/>
          <w:b/>
          <w:sz w:val="20"/>
          <w:szCs w:val="20"/>
        </w:rPr>
        <w:t xml:space="preserve"> </w:t>
      </w:r>
      <w:r w:rsidRPr="00B138F3">
        <w:rPr>
          <w:rFonts w:ascii="GHEA Grapalat" w:eastAsiaTheme="minorHAnsi" w:hAnsi="GHEA Grapalat" w:cstheme="minorBidi"/>
        </w:rPr>
        <w:t>бенефициара.</w:t>
      </w:r>
    </w:p>
    <w:p w14:paraId="7F0292EC"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032D5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480C8A5E" w:rsidR="00BF7253" w:rsidRPr="00D24CB5" w:rsidRDefault="00BF7253"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AD471E" w:rsidRPr="00CE4E4D">
        <w:rPr>
          <w:rFonts w:ascii="GHEA Grapalat" w:hAnsi="GHEA Grapalat"/>
          <w:i/>
          <w:sz w:val="20"/>
          <w:szCs w:val="20"/>
        </w:rPr>
        <w:t>девяносто</w:t>
      </w:r>
      <w:r w:rsidR="00AD471E" w:rsidRPr="00B138F3">
        <w:rPr>
          <w:rFonts w:ascii="GHEA Grapalat" w:eastAsiaTheme="minorHAnsi" w:hAnsi="GHEA Grapalat" w:cstheme="minorBidi"/>
        </w:rPr>
        <w:t xml:space="preserve"> </w:t>
      </w:r>
      <w:r w:rsidR="00AD471E" w:rsidRPr="00AD471E">
        <w:rPr>
          <w:rFonts w:ascii="GHEA Grapalat" w:eastAsiaTheme="minorHAnsi" w:hAnsi="GHEA Grapalat" w:cstheme="minorBidi"/>
        </w:rPr>
        <w:t xml:space="preserve"> </w:t>
      </w:r>
      <w:r w:rsidRPr="00B138F3">
        <w:rPr>
          <w:rFonts w:ascii="GHEA Grapalat" w:eastAsiaTheme="minorHAnsi" w:hAnsi="GHEA Grapalat" w:cstheme="minorBidi"/>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032D5D">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032D5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032D5D">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032D5D">
      <w:pPr>
        <w:widowControl w:val="0"/>
        <w:ind w:left="567" w:right="565"/>
        <w:jc w:val="center"/>
        <w:rPr>
          <w:rFonts w:ascii="GHEA Grapalat" w:hAnsi="GHEA Grapalat"/>
          <w:b/>
        </w:rPr>
      </w:pPr>
    </w:p>
    <w:p w14:paraId="5C8B3031" w14:textId="77777777" w:rsidR="00CF2692" w:rsidRPr="00B138F3" w:rsidRDefault="00CF2692" w:rsidP="00032D5D">
      <w:pPr>
        <w:widowControl w:val="0"/>
        <w:ind w:left="567" w:right="565"/>
        <w:jc w:val="center"/>
        <w:rPr>
          <w:rFonts w:ascii="GHEA Grapalat" w:hAnsi="GHEA Grapalat"/>
          <w:b/>
        </w:rPr>
      </w:pPr>
    </w:p>
    <w:p w14:paraId="62C4B99D" w14:textId="77777777" w:rsidR="00CF2692" w:rsidRPr="00B138F3" w:rsidRDefault="00CF2692" w:rsidP="00032D5D">
      <w:pPr>
        <w:widowControl w:val="0"/>
        <w:ind w:left="567" w:right="565"/>
        <w:jc w:val="center"/>
        <w:rPr>
          <w:rFonts w:ascii="GHEA Grapalat" w:hAnsi="GHEA Grapalat"/>
          <w:b/>
        </w:rPr>
      </w:pPr>
    </w:p>
    <w:p w14:paraId="3011B8DE" w14:textId="77777777" w:rsidR="00CF2692" w:rsidRPr="00B138F3" w:rsidRDefault="00CF2692" w:rsidP="00032D5D">
      <w:pPr>
        <w:widowControl w:val="0"/>
        <w:ind w:left="567" w:right="565"/>
        <w:jc w:val="center"/>
        <w:rPr>
          <w:rFonts w:ascii="GHEA Grapalat" w:hAnsi="GHEA Grapalat"/>
          <w:b/>
        </w:rPr>
      </w:pPr>
    </w:p>
    <w:p w14:paraId="5FE0619A" w14:textId="77777777" w:rsidR="001005B0" w:rsidRPr="00C715FB" w:rsidRDefault="007B3F5F" w:rsidP="00032D5D">
      <w:pPr>
        <w:widowControl w:val="0"/>
        <w:ind w:firstLine="567"/>
        <w:jc w:val="right"/>
        <w:rPr>
          <w:rFonts w:ascii="GHEA Grapalat" w:hAnsi="GHEA Grapalat"/>
          <w:b/>
        </w:rPr>
      </w:pPr>
      <w:r w:rsidRPr="00C715FB">
        <w:rPr>
          <w:rFonts w:ascii="GHEA Grapalat" w:hAnsi="GHEA Grapalat"/>
          <w:b/>
        </w:rPr>
        <w:t>Приложение № 4</w:t>
      </w:r>
    </w:p>
    <w:p w14:paraId="3E0D4AB5" w14:textId="7ADA4296" w:rsidR="007B3F5F" w:rsidRPr="00C715FB" w:rsidRDefault="007B3F5F" w:rsidP="00032D5D">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A34892">
        <w:rPr>
          <w:rFonts w:ascii="GHEA Grapalat" w:hAnsi="GHEA Grapalat"/>
          <w:b/>
        </w:rPr>
        <w:t>запроса котировок</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5F1514">
        <w:rPr>
          <w:rFonts w:ascii="GHEA Grapalat" w:hAnsi="GHEA Grapalat"/>
          <w:b/>
        </w:rPr>
        <w:t>GHAShDzB-</w:t>
      </w:r>
      <w:r w:rsidR="00EF04E3">
        <w:rPr>
          <w:rFonts w:ascii="GHEA Grapalat" w:hAnsi="GHEA Grapalat"/>
          <w:b/>
        </w:rPr>
        <w:t>25/195</w:t>
      </w:r>
      <w:r w:rsidRPr="00C715FB">
        <w:rPr>
          <w:rFonts w:ascii="GHEA Grapalat" w:hAnsi="GHEA Grapalat"/>
          <w:b/>
        </w:rPr>
        <w:t>"</w:t>
      </w:r>
      <w:r w:rsidRPr="00C715FB">
        <w:rPr>
          <w:rStyle w:val="FootnoteReference"/>
          <w:rFonts w:ascii="GHEA Grapalat" w:hAnsi="GHEA Grapalat"/>
          <w:b/>
        </w:rPr>
        <w:footnoteReference w:customMarkFollows="1" w:id="18"/>
        <w:t>*</w:t>
      </w:r>
    </w:p>
    <w:p w14:paraId="1EF7D29B" w14:textId="77777777" w:rsidR="002A4554" w:rsidRPr="00C715FB" w:rsidRDefault="002A4554" w:rsidP="00032D5D">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032D5D">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032D5D">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032D5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032D5D">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032D5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lastRenderedPageBreak/>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032D5D">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032D5D">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032D5D">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032D5D">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09271D02" w:rsidR="007B3F5F" w:rsidRPr="00C715FB" w:rsidRDefault="007B3F5F" w:rsidP="00032D5D">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w:t>
      </w:r>
      <w:r w:rsidR="00A67C15">
        <w:rPr>
          <w:rFonts w:ascii="GHEA Grapalat" w:eastAsiaTheme="minorHAnsi" w:hAnsi="GHEA Grapalat" w:cstheme="minorBidi"/>
        </w:rPr>
        <w:t xml:space="preserve"> </w:t>
      </w:r>
      <w:r w:rsidR="00A67C15" w:rsidRPr="0016373D">
        <w:rPr>
          <w:rFonts w:ascii="GHEA Grapalat" w:hAnsi="GHEA Grapalat" w:cs="Arial"/>
          <w:b/>
          <w:sz w:val="20"/>
          <w:szCs w:val="20"/>
          <w:lang w:val="hy-AM"/>
        </w:rPr>
        <w:t>900015211429</w:t>
      </w:r>
      <w:r w:rsidR="00A67C15">
        <w:rPr>
          <w:rFonts w:ascii="GHEA Grapalat" w:hAnsi="GHEA Grapalat" w:cs="Arial"/>
          <w:b/>
          <w:sz w:val="20"/>
          <w:szCs w:val="20"/>
        </w:rPr>
        <w:t xml:space="preserve"> </w:t>
      </w:r>
      <w:r w:rsidRPr="00C715FB">
        <w:rPr>
          <w:rFonts w:ascii="GHEA Grapalat" w:eastAsiaTheme="minorHAnsi" w:hAnsi="GHEA Grapalat" w:cstheme="minorBidi"/>
        </w:rPr>
        <w:t>бенефициара.</w:t>
      </w:r>
    </w:p>
    <w:p w14:paraId="2758A2CE" w14:textId="77777777" w:rsidR="007B3F5F" w:rsidRPr="00C715FB" w:rsidRDefault="007B3F5F" w:rsidP="00032D5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032D5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032D5D">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032D5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032D5D">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032D5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032D5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00702A06">
        <w:fldChar w:fldCharType="begin"/>
      </w:r>
      <w:r w:rsidR="00702A06">
        <w:instrText>HYPERLINK "http://www.procurement.am"</w:instrText>
      </w:r>
      <w:r w:rsidR="00702A06">
        <w:fldChar w:fldCharType="separate"/>
      </w:r>
      <w:r w:rsidR="00702A06" w:rsidRPr="00C715FB">
        <w:rPr>
          <w:rStyle w:val="Hyperlink"/>
          <w:rFonts w:ascii="GHEA Grapalat" w:hAnsi="GHEA Grapalat"/>
          <w:color w:val="auto"/>
          <w:sz w:val="20"/>
          <w:szCs w:val="20"/>
          <w:lang w:val="hy-AM"/>
        </w:rPr>
        <w:t>www.procurement.am</w:t>
      </w:r>
      <w:r w:rsidR="00702A06">
        <w:fldChar w:fldCharType="end"/>
      </w:r>
      <w:r w:rsidRPr="00C715FB">
        <w:rPr>
          <w:rFonts w:ascii="GHEA Grapalat" w:eastAsiaTheme="minorHAnsi" w:hAnsi="GHEA Grapalat" w:cstheme="minorBidi"/>
        </w:rPr>
        <w:t xml:space="preserve"> .</w:t>
      </w:r>
    </w:p>
    <w:p w14:paraId="223B2F8F"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lastRenderedPageBreak/>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032D5D">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032D5D">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032D5D">
      <w:pPr>
        <w:widowControl w:val="0"/>
        <w:ind w:left="567" w:right="565"/>
        <w:jc w:val="center"/>
        <w:rPr>
          <w:rFonts w:ascii="GHEA Grapalat" w:hAnsi="GHEA Grapalat"/>
          <w:b/>
        </w:rPr>
      </w:pPr>
    </w:p>
    <w:p w14:paraId="7AA9742F" w14:textId="77777777" w:rsidR="00CF2692" w:rsidRPr="00C715FB" w:rsidRDefault="00CF2692" w:rsidP="00032D5D">
      <w:pPr>
        <w:widowControl w:val="0"/>
        <w:ind w:left="567" w:right="565"/>
        <w:jc w:val="center"/>
        <w:rPr>
          <w:rFonts w:ascii="GHEA Grapalat" w:hAnsi="GHEA Grapalat"/>
          <w:b/>
        </w:rPr>
      </w:pPr>
    </w:p>
    <w:p w14:paraId="51DB381E" w14:textId="77777777" w:rsidR="007B3F5F" w:rsidRPr="00C715FB" w:rsidRDefault="007B3F5F" w:rsidP="00032D5D">
      <w:pPr>
        <w:widowControl w:val="0"/>
        <w:ind w:left="567" w:right="565"/>
        <w:jc w:val="center"/>
        <w:rPr>
          <w:rFonts w:ascii="GHEA Grapalat" w:hAnsi="GHEA Grapalat"/>
          <w:b/>
        </w:rPr>
      </w:pPr>
    </w:p>
    <w:p w14:paraId="6204B947" w14:textId="77777777" w:rsidR="00CF2692" w:rsidRPr="00C715FB" w:rsidRDefault="00CF2692" w:rsidP="00032D5D">
      <w:pPr>
        <w:widowControl w:val="0"/>
        <w:ind w:left="567" w:right="565"/>
        <w:jc w:val="center"/>
        <w:rPr>
          <w:rFonts w:ascii="GHEA Grapalat" w:hAnsi="GHEA Grapalat"/>
          <w:b/>
        </w:rPr>
      </w:pPr>
    </w:p>
    <w:p w14:paraId="6A44C596" w14:textId="77777777" w:rsidR="001005B0" w:rsidRPr="00C715FB" w:rsidRDefault="001005B0" w:rsidP="00032D5D">
      <w:pPr>
        <w:widowControl w:val="0"/>
        <w:ind w:left="567" w:right="565"/>
        <w:jc w:val="center"/>
        <w:rPr>
          <w:rFonts w:ascii="GHEA Grapalat" w:hAnsi="GHEA Grapalat"/>
          <w:b/>
        </w:rPr>
      </w:pPr>
    </w:p>
    <w:p w14:paraId="21B6EB2F" w14:textId="77777777" w:rsidR="00520508" w:rsidRDefault="00520508"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9AE9AA9"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D760F6C"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F019EB8"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921C359"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AEE0324"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038A8C0"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EE1A338"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38DBB0A1"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82E7FEB"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9C9CD2D"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8DDAC7E"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798D738" w14:textId="77777777" w:rsidR="0059189E" w:rsidRPr="00C715FB"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1691D08" w14:textId="77777777" w:rsidR="00520508" w:rsidRPr="00B138F3" w:rsidRDefault="00520508"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7D01AA" w14:textId="77777777" w:rsidR="00235549" w:rsidRPr="00B138F3" w:rsidRDefault="00235549" w:rsidP="00032D5D">
      <w:pPr>
        <w:widowControl w:val="0"/>
        <w:ind w:firstLine="567"/>
        <w:jc w:val="right"/>
        <w:rPr>
          <w:rFonts w:ascii="GHEA Grapalat" w:hAnsi="GHEA Grapalat" w:cs="Arial"/>
          <w:b/>
        </w:rPr>
      </w:pPr>
      <w:r w:rsidRPr="00B138F3">
        <w:rPr>
          <w:rFonts w:ascii="GHEA Grapalat" w:hAnsi="GHEA Grapalat"/>
          <w:b/>
        </w:rPr>
        <w:t>Приложение № 5</w:t>
      </w:r>
    </w:p>
    <w:p w14:paraId="6EB5C6EC" w14:textId="107B2B35" w:rsidR="00235549" w:rsidRPr="00B138F3" w:rsidRDefault="00235549" w:rsidP="00032D5D">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5F1514">
        <w:rPr>
          <w:rFonts w:ascii="GHEA Grapalat" w:hAnsi="GHEA Grapalat"/>
          <w:b/>
          <w:sz w:val="24"/>
          <w:szCs w:val="24"/>
        </w:rPr>
        <w:t>GHAShDzB-</w:t>
      </w:r>
      <w:r w:rsidR="00EF04E3">
        <w:rPr>
          <w:rFonts w:ascii="GHEA Grapalat" w:hAnsi="GHEA Grapalat"/>
          <w:b/>
          <w:sz w:val="24"/>
          <w:szCs w:val="24"/>
        </w:rPr>
        <w:t>25/195</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9"/>
        <w:t>*</w:t>
      </w:r>
    </w:p>
    <w:p w14:paraId="4E9D48CA" w14:textId="77777777" w:rsidR="001005B0" w:rsidRPr="00B138F3" w:rsidRDefault="001005B0" w:rsidP="00032D5D">
      <w:pPr>
        <w:widowControl w:val="0"/>
        <w:ind w:left="567" w:right="565"/>
        <w:jc w:val="center"/>
        <w:rPr>
          <w:rFonts w:ascii="GHEA Grapalat" w:hAnsi="GHEA Grapalat"/>
          <w:b/>
        </w:rPr>
      </w:pPr>
    </w:p>
    <w:p w14:paraId="02FE4D5F" w14:textId="77777777" w:rsidR="0075061D" w:rsidRPr="00B138F3" w:rsidRDefault="0075061D" w:rsidP="00032D5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lastRenderedPageBreak/>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032D5D">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032D5D">
      <w:pPr>
        <w:widowControl w:val="0"/>
        <w:ind w:left="567" w:right="565"/>
        <w:jc w:val="center"/>
        <w:rPr>
          <w:rFonts w:ascii="GHEA Grapalat" w:hAnsi="GHEA Grapalat"/>
          <w:b/>
        </w:rPr>
      </w:pPr>
    </w:p>
    <w:p w14:paraId="7B35EF57" w14:textId="77777777" w:rsidR="005B3A59" w:rsidRPr="00B138F3" w:rsidRDefault="005B3A59" w:rsidP="00032D5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032D5D">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032D5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032D5D">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032D5D">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032D5D">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032D5D">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032D5D">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032D5D">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203E2F6A" w:rsidR="005B3A59" w:rsidRPr="00B138F3" w:rsidRDefault="002D4EEB"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A67C15">
        <w:rPr>
          <w:rFonts w:ascii="GHEA Grapalat" w:eastAsiaTheme="minorHAnsi" w:hAnsi="GHEA Grapalat" w:cstheme="minorBidi"/>
        </w:rPr>
        <w:t xml:space="preserve"> </w:t>
      </w:r>
      <w:r w:rsidR="00A67C15" w:rsidRPr="0016373D">
        <w:rPr>
          <w:rFonts w:ascii="GHEA Grapalat" w:hAnsi="GHEA Grapalat" w:cs="Arial"/>
          <w:b/>
          <w:sz w:val="20"/>
          <w:szCs w:val="20"/>
          <w:lang w:val="hy-AM"/>
        </w:rPr>
        <w:t>900015211429</w:t>
      </w:r>
      <w:r w:rsidR="005B3A59" w:rsidRPr="00B138F3">
        <w:rPr>
          <w:rFonts w:ascii="GHEA Grapalat" w:eastAsiaTheme="minorHAnsi" w:hAnsi="GHEA Grapalat" w:cstheme="minorBidi"/>
        </w:rPr>
        <w:t xml:space="preserve"> бенефициара.</w:t>
      </w:r>
    </w:p>
    <w:p w14:paraId="17B0C176" w14:textId="77777777" w:rsidR="005B3A59" w:rsidRPr="00B138F3" w:rsidRDefault="005B3A59" w:rsidP="00032D5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032D5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032D5D">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032D5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032D5D">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032D5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032D5D">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032D5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18DA26C3"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032D5D">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032D5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032D5D">
      <w:pPr>
        <w:widowControl w:val="0"/>
        <w:jc w:val="right"/>
        <w:rPr>
          <w:rFonts w:ascii="GHEA Grapalat" w:hAnsi="GHEA Grapalat"/>
          <w:i/>
        </w:rPr>
      </w:pPr>
    </w:p>
    <w:p w14:paraId="4707B274" w14:textId="77777777" w:rsidR="00D24392" w:rsidRPr="005F2C25" w:rsidRDefault="00D24392" w:rsidP="00032D5D">
      <w:pPr>
        <w:widowControl w:val="0"/>
        <w:rPr>
          <w:rFonts w:ascii="GHEA Grapalat" w:hAnsi="GHEA Grapalat"/>
          <w:i/>
        </w:rPr>
      </w:pPr>
    </w:p>
    <w:p w14:paraId="0D55D832" w14:textId="77777777" w:rsidR="00D24392" w:rsidRPr="005F2C25" w:rsidRDefault="00D24392" w:rsidP="00032D5D">
      <w:pPr>
        <w:widowControl w:val="0"/>
        <w:jc w:val="right"/>
        <w:rPr>
          <w:rFonts w:ascii="GHEA Grapalat" w:hAnsi="GHEA Grapalat"/>
          <w:i/>
        </w:rPr>
      </w:pPr>
    </w:p>
    <w:p w14:paraId="1598FF08" w14:textId="77777777" w:rsidR="00A67C15" w:rsidRDefault="00A67C15" w:rsidP="00032D5D">
      <w:pPr>
        <w:pStyle w:val="BodyTextIndent3"/>
        <w:widowControl w:val="0"/>
        <w:spacing w:line="240" w:lineRule="auto"/>
        <w:jc w:val="right"/>
        <w:rPr>
          <w:rFonts w:ascii="GHEA Grapalat" w:hAnsi="GHEA Grapalat"/>
          <w:b/>
          <w:sz w:val="24"/>
          <w:szCs w:val="24"/>
        </w:rPr>
      </w:pPr>
    </w:p>
    <w:p w14:paraId="2DBCF797" w14:textId="77777777" w:rsidR="00A67C15" w:rsidRDefault="00A67C15" w:rsidP="00032D5D">
      <w:pPr>
        <w:pStyle w:val="BodyTextIndent3"/>
        <w:widowControl w:val="0"/>
        <w:spacing w:line="240" w:lineRule="auto"/>
        <w:jc w:val="right"/>
        <w:rPr>
          <w:rFonts w:ascii="GHEA Grapalat" w:hAnsi="GHEA Grapalat"/>
          <w:b/>
          <w:sz w:val="24"/>
          <w:szCs w:val="24"/>
        </w:rPr>
      </w:pPr>
    </w:p>
    <w:p w14:paraId="6B5393B6" w14:textId="77777777" w:rsidR="00A67C15" w:rsidRDefault="00A67C15" w:rsidP="00032D5D">
      <w:pPr>
        <w:pStyle w:val="BodyTextIndent3"/>
        <w:widowControl w:val="0"/>
        <w:spacing w:line="240" w:lineRule="auto"/>
        <w:jc w:val="right"/>
        <w:rPr>
          <w:rFonts w:ascii="GHEA Grapalat" w:hAnsi="GHEA Grapalat"/>
          <w:b/>
          <w:sz w:val="24"/>
          <w:szCs w:val="24"/>
        </w:rPr>
      </w:pPr>
    </w:p>
    <w:p w14:paraId="155B75F6" w14:textId="77777777" w:rsidR="00A67C15" w:rsidRDefault="00A67C15" w:rsidP="00032D5D">
      <w:pPr>
        <w:pStyle w:val="BodyTextIndent3"/>
        <w:widowControl w:val="0"/>
        <w:spacing w:line="240" w:lineRule="auto"/>
        <w:jc w:val="right"/>
        <w:rPr>
          <w:rFonts w:ascii="GHEA Grapalat" w:hAnsi="GHEA Grapalat"/>
          <w:b/>
          <w:sz w:val="24"/>
          <w:szCs w:val="24"/>
        </w:rPr>
      </w:pPr>
    </w:p>
    <w:p w14:paraId="6BA7980D" w14:textId="77777777" w:rsidR="00A67C15" w:rsidRDefault="00A67C15" w:rsidP="00032D5D">
      <w:pPr>
        <w:pStyle w:val="BodyTextIndent3"/>
        <w:widowControl w:val="0"/>
        <w:spacing w:line="240" w:lineRule="auto"/>
        <w:jc w:val="right"/>
        <w:rPr>
          <w:rFonts w:ascii="GHEA Grapalat" w:hAnsi="GHEA Grapalat"/>
          <w:b/>
          <w:sz w:val="24"/>
          <w:szCs w:val="24"/>
        </w:rPr>
      </w:pPr>
    </w:p>
    <w:p w14:paraId="4E6779BA" w14:textId="77777777" w:rsidR="00A67C15" w:rsidRDefault="00A67C15" w:rsidP="00032D5D">
      <w:pPr>
        <w:pStyle w:val="BodyTextIndent3"/>
        <w:widowControl w:val="0"/>
        <w:spacing w:line="240" w:lineRule="auto"/>
        <w:jc w:val="right"/>
        <w:rPr>
          <w:rFonts w:ascii="GHEA Grapalat" w:hAnsi="GHEA Grapalat"/>
          <w:b/>
          <w:sz w:val="24"/>
          <w:szCs w:val="24"/>
        </w:rPr>
      </w:pPr>
    </w:p>
    <w:p w14:paraId="40BF8EFF" w14:textId="77777777" w:rsidR="00A67C15" w:rsidRDefault="00A67C15" w:rsidP="00032D5D">
      <w:pPr>
        <w:pStyle w:val="BodyTextIndent3"/>
        <w:widowControl w:val="0"/>
        <w:spacing w:line="240" w:lineRule="auto"/>
        <w:jc w:val="right"/>
        <w:rPr>
          <w:rFonts w:ascii="GHEA Grapalat" w:hAnsi="GHEA Grapalat"/>
          <w:b/>
          <w:sz w:val="24"/>
          <w:szCs w:val="24"/>
        </w:rPr>
      </w:pPr>
    </w:p>
    <w:p w14:paraId="4387FC2B" w14:textId="77777777" w:rsidR="00A67C15" w:rsidRDefault="00A67C15" w:rsidP="00032D5D">
      <w:pPr>
        <w:pStyle w:val="BodyTextIndent3"/>
        <w:widowControl w:val="0"/>
        <w:spacing w:line="240" w:lineRule="auto"/>
        <w:jc w:val="right"/>
        <w:rPr>
          <w:rFonts w:ascii="GHEA Grapalat" w:hAnsi="GHEA Grapalat"/>
          <w:b/>
          <w:sz w:val="24"/>
          <w:szCs w:val="24"/>
        </w:rPr>
      </w:pPr>
    </w:p>
    <w:p w14:paraId="3B9DEC5A" w14:textId="77777777" w:rsidR="00A67C15" w:rsidRDefault="00A67C15" w:rsidP="00032D5D">
      <w:pPr>
        <w:pStyle w:val="BodyTextIndent3"/>
        <w:widowControl w:val="0"/>
        <w:spacing w:line="240" w:lineRule="auto"/>
        <w:jc w:val="right"/>
        <w:rPr>
          <w:rFonts w:ascii="GHEA Grapalat" w:hAnsi="GHEA Grapalat"/>
          <w:b/>
          <w:sz w:val="24"/>
          <w:szCs w:val="24"/>
        </w:rPr>
      </w:pPr>
    </w:p>
    <w:p w14:paraId="566BE68B" w14:textId="77777777" w:rsidR="00A67C15" w:rsidRDefault="00A67C15" w:rsidP="00032D5D">
      <w:pPr>
        <w:pStyle w:val="BodyTextIndent3"/>
        <w:widowControl w:val="0"/>
        <w:spacing w:line="240" w:lineRule="auto"/>
        <w:jc w:val="right"/>
        <w:rPr>
          <w:rFonts w:ascii="GHEA Grapalat" w:hAnsi="GHEA Grapalat"/>
          <w:b/>
          <w:sz w:val="24"/>
          <w:szCs w:val="24"/>
        </w:rPr>
      </w:pPr>
    </w:p>
    <w:p w14:paraId="16F11B6A" w14:textId="77777777" w:rsidR="00A67C15" w:rsidRDefault="00A67C15" w:rsidP="00032D5D">
      <w:pPr>
        <w:pStyle w:val="BodyTextIndent3"/>
        <w:widowControl w:val="0"/>
        <w:spacing w:line="240" w:lineRule="auto"/>
        <w:jc w:val="right"/>
        <w:rPr>
          <w:rFonts w:ascii="GHEA Grapalat" w:hAnsi="GHEA Grapalat"/>
          <w:b/>
          <w:sz w:val="24"/>
          <w:szCs w:val="24"/>
        </w:rPr>
      </w:pPr>
    </w:p>
    <w:p w14:paraId="5AFE7415" w14:textId="77777777" w:rsidR="00A67C15" w:rsidRDefault="00A67C15" w:rsidP="00032D5D">
      <w:pPr>
        <w:pStyle w:val="BodyTextIndent3"/>
        <w:widowControl w:val="0"/>
        <w:spacing w:line="240" w:lineRule="auto"/>
        <w:jc w:val="right"/>
        <w:rPr>
          <w:rFonts w:ascii="GHEA Grapalat" w:hAnsi="GHEA Grapalat"/>
          <w:b/>
          <w:sz w:val="24"/>
          <w:szCs w:val="24"/>
        </w:rPr>
      </w:pPr>
    </w:p>
    <w:p w14:paraId="2946C37E" w14:textId="77777777" w:rsidR="00A67C15" w:rsidRDefault="00A67C15" w:rsidP="00032D5D">
      <w:pPr>
        <w:pStyle w:val="BodyTextIndent3"/>
        <w:widowControl w:val="0"/>
        <w:spacing w:line="240" w:lineRule="auto"/>
        <w:jc w:val="right"/>
        <w:rPr>
          <w:rFonts w:ascii="GHEA Grapalat" w:hAnsi="GHEA Grapalat"/>
          <w:b/>
          <w:sz w:val="24"/>
          <w:szCs w:val="24"/>
        </w:rPr>
      </w:pPr>
    </w:p>
    <w:p w14:paraId="4B2D8E29" w14:textId="77777777" w:rsidR="00A67C15" w:rsidRDefault="00A67C15" w:rsidP="00032D5D">
      <w:pPr>
        <w:pStyle w:val="BodyTextIndent3"/>
        <w:widowControl w:val="0"/>
        <w:spacing w:line="240" w:lineRule="auto"/>
        <w:jc w:val="right"/>
        <w:rPr>
          <w:rFonts w:ascii="GHEA Grapalat" w:hAnsi="GHEA Grapalat"/>
          <w:b/>
          <w:sz w:val="24"/>
          <w:szCs w:val="24"/>
        </w:rPr>
      </w:pPr>
    </w:p>
    <w:p w14:paraId="6922D68B" w14:textId="1AC67970" w:rsidR="00BB28C8" w:rsidRPr="009F3DC7" w:rsidRDefault="00BB28C8" w:rsidP="00032D5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0"/>
        <w:t>26</w:t>
      </w:r>
    </w:p>
    <w:p w14:paraId="788D9252" w14:textId="792EAF2D" w:rsidR="00BB28C8" w:rsidRPr="009F3DC7" w:rsidRDefault="00BB28C8" w:rsidP="00032D5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5F1514">
        <w:rPr>
          <w:rFonts w:ascii="GHEA Grapalat" w:hAnsi="GHEA Grapalat"/>
          <w:b/>
          <w:sz w:val="24"/>
          <w:szCs w:val="24"/>
        </w:rPr>
        <w:t>GHAShDzB-</w:t>
      </w:r>
      <w:r w:rsidR="00EF04E3">
        <w:rPr>
          <w:rFonts w:ascii="GHEA Grapalat" w:hAnsi="GHEA Grapalat"/>
          <w:b/>
          <w:sz w:val="24"/>
          <w:szCs w:val="24"/>
        </w:rPr>
        <w:t>25/195</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032D5D">
      <w:pPr>
        <w:widowControl w:val="0"/>
        <w:tabs>
          <w:tab w:val="left" w:pos="2268"/>
        </w:tabs>
        <w:ind w:firstLine="567"/>
        <w:jc w:val="right"/>
        <w:rPr>
          <w:rFonts w:ascii="GHEA Grapalat" w:hAnsi="GHEA Grapalat"/>
        </w:rPr>
      </w:pPr>
    </w:p>
    <w:p w14:paraId="6A576FD2" w14:textId="77777777" w:rsidR="0059189E" w:rsidRPr="00AA2A86" w:rsidRDefault="0059189E" w:rsidP="00032D5D">
      <w:pPr>
        <w:widowControl w:val="0"/>
        <w:ind w:firstLine="567"/>
        <w:jc w:val="center"/>
        <w:rPr>
          <w:rFonts w:ascii="GHEA Grapalat" w:hAnsi="GHEA Grapalat"/>
          <w:b/>
        </w:rPr>
      </w:pPr>
    </w:p>
    <w:p w14:paraId="6E1B5030" w14:textId="77777777" w:rsidR="0059189E" w:rsidRPr="00AA2A86" w:rsidRDefault="0059189E" w:rsidP="00032D5D">
      <w:pPr>
        <w:widowControl w:val="0"/>
        <w:ind w:firstLine="567"/>
        <w:jc w:val="center"/>
        <w:rPr>
          <w:rFonts w:ascii="GHEA Grapalat" w:hAnsi="GHEA Grapalat"/>
          <w:b/>
        </w:rPr>
      </w:pPr>
    </w:p>
    <w:p w14:paraId="3C829680" w14:textId="77777777" w:rsidR="0059189E" w:rsidRPr="00AA2A86" w:rsidRDefault="0059189E" w:rsidP="00032D5D">
      <w:pPr>
        <w:widowControl w:val="0"/>
        <w:ind w:firstLine="567"/>
        <w:jc w:val="center"/>
        <w:rPr>
          <w:rFonts w:ascii="GHEA Grapalat" w:hAnsi="GHEA Grapalat"/>
          <w:b/>
        </w:rPr>
      </w:pPr>
    </w:p>
    <w:p w14:paraId="0BC82E11" w14:textId="77777777" w:rsidR="0059189E" w:rsidRPr="00AA2A86" w:rsidRDefault="0059189E" w:rsidP="00032D5D">
      <w:pPr>
        <w:widowControl w:val="0"/>
        <w:ind w:firstLine="567"/>
        <w:jc w:val="center"/>
        <w:rPr>
          <w:rFonts w:ascii="GHEA Grapalat" w:hAnsi="GHEA Grapalat"/>
          <w:b/>
        </w:rPr>
      </w:pPr>
    </w:p>
    <w:p w14:paraId="0EF81BAC" w14:textId="77777777" w:rsidR="0059189E" w:rsidRPr="00AA2A86" w:rsidRDefault="0059189E" w:rsidP="00032D5D">
      <w:pPr>
        <w:widowControl w:val="0"/>
        <w:ind w:firstLine="567"/>
        <w:jc w:val="center"/>
        <w:rPr>
          <w:rFonts w:ascii="GHEA Grapalat" w:hAnsi="GHEA Grapalat"/>
          <w:b/>
        </w:rPr>
      </w:pPr>
    </w:p>
    <w:p w14:paraId="3F6ADC36" w14:textId="77777777" w:rsidR="0059189E" w:rsidRPr="00AA2A86" w:rsidRDefault="0059189E" w:rsidP="00032D5D">
      <w:pPr>
        <w:widowControl w:val="0"/>
        <w:ind w:firstLine="567"/>
        <w:jc w:val="center"/>
        <w:rPr>
          <w:rFonts w:ascii="GHEA Grapalat" w:hAnsi="GHEA Grapalat"/>
          <w:b/>
        </w:rPr>
      </w:pPr>
    </w:p>
    <w:p w14:paraId="6276504B" w14:textId="77777777" w:rsidR="0059189E" w:rsidRPr="00AA2A86" w:rsidRDefault="0059189E" w:rsidP="00032D5D">
      <w:pPr>
        <w:widowControl w:val="0"/>
        <w:ind w:firstLine="567"/>
        <w:jc w:val="center"/>
        <w:rPr>
          <w:rFonts w:ascii="GHEA Grapalat" w:hAnsi="GHEA Grapalat"/>
          <w:b/>
        </w:rPr>
      </w:pPr>
    </w:p>
    <w:p w14:paraId="5FEFBFF4" w14:textId="77777777" w:rsidR="0059189E" w:rsidRPr="00AA2A86" w:rsidRDefault="0059189E" w:rsidP="00032D5D">
      <w:pPr>
        <w:widowControl w:val="0"/>
        <w:ind w:firstLine="567"/>
        <w:jc w:val="center"/>
        <w:rPr>
          <w:rFonts w:ascii="GHEA Grapalat" w:hAnsi="GHEA Grapalat"/>
          <w:b/>
        </w:rPr>
      </w:pPr>
    </w:p>
    <w:p w14:paraId="263137CE" w14:textId="77777777" w:rsidR="0059189E" w:rsidRPr="00AA2A86" w:rsidRDefault="0059189E" w:rsidP="00032D5D">
      <w:pPr>
        <w:widowControl w:val="0"/>
        <w:ind w:firstLine="567"/>
        <w:jc w:val="center"/>
        <w:rPr>
          <w:rFonts w:ascii="GHEA Grapalat" w:hAnsi="GHEA Grapalat"/>
          <w:b/>
        </w:rPr>
      </w:pPr>
    </w:p>
    <w:p w14:paraId="50DD196F" w14:textId="77777777" w:rsidR="0059189E" w:rsidRPr="00AA2A86" w:rsidRDefault="0059189E" w:rsidP="00032D5D">
      <w:pPr>
        <w:widowControl w:val="0"/>
        <w:ind w:firstLine="567"/>
        <w:jc w:val="center"/>
        <w:rPr>
          <w:rFonts w:ascii="GHEA Grapalat" w:hAnsi="GHEA Grapalat"/>
          <w:b/>
        </w:rPr>
      </w:pPr>
    </w:p>
    <w:p w14:paraId="384CA6C1" w14:textId="77777777" w:rsidR="0059189E" w:rsidRPr="00AA2A86" w:rsidRDefault="0059189E" w:rsidP="00032D5D">
      <w:pPr>
        <w:widowControl w:val="0"/>
        <w:ind w:firstLine="567"/>
        <w:jc w:val="center"/>
        <w:rPr>
          <w:rFonts w:ascii="GHEA Grapalat" w:hAnsi="GHEA Grapalat"/>
          <w:b/>
        </w:rPr>
      </w:pPr>
    </w:p>
    <w:p w14:paraId="50051892" w14:textId="77777777" w:rsidR="0059189E" w:rsidRPr="00AA2A86" w:rsidRDefault="0059189E" w:rsidP="00032D5D">
      <w:pPr>
        <w:widowControl w:val="0"/>
        <w:ind w:firstLine="567"/>
        <w:jc w:val="center"/>
        <w:rPr>
          <w:rFonts w:ascii="GHEA Grapalat" w:hAnsi="GHEA Grapalat"/>
          <w:b/>
        </w:rPr>
      </w:pPr>
    </w:p>
    <w:p w14:paraId="20F14771" w14:textId="77777777" w:rsidR="0059189E" w:rsidRPr="00AA2A86" w:rsidRDefault="0059189E" w:rsidP="00032D5D">
      <w:pPr>
        <w:widowControl w:val="0"/>
        <w:ind w:firstLine="567"/>
        <w:jc w:val="center"/>
        <w:rPr>
          <w:rFonts w:ascii="GHEA Grapalat" w:hAnsi="GHEA Grapalat"/>
          <w:b/>
        </w:rPr>
      </w:pPr>
    </w:p>
    <w:p w14:paraId="557E86AD" w14:textId="77777777" w:rsidR="0059189E" w:rsidRPr="00AA2A86" w:rsidRDefault="0059189E" w:rsidP="00032D5D">
      <w:pPr>
        <w:widowControl w:val="0"/>
        <w:ind w:firstLine="567"/>
        <w:jc w:val="center"/>
        <w:rPr>
          <w:rFonts w:ascii="GHEA Grapalat" w:hAnsi="GHEA Grapalat"/>
          <w:b/>
        </w:rPr>
      </w:pPr>
    </w:p>
    <w:p w14:paraId="3E1707E7" w14:textId="77777777" w:rsidR="0059189E" w:rsidRPr="00AA2A86" w:rsidRDefault="0059189E" w:rsidP="00032D5D">
      <w:pPr>
        <w:widowControl w:val="0"/>
        <w:ind w:firstLine="567"/>
        <w:jc w:val="center"/>
        <w:rPr>
          <w:rFonts w:ascii="GHEA Grapalat" w:hAnsi="GHEA Grapalat"/>
          <w:b/>
        </w:rPr>
      </w:pPr>
    </w:p>
    <w:p w14:paraId="7E073887" w14:textId="77777777" w:rsidR="0059189E" w:rsidRPr="00AA2A86" w:rsidRDefault="0059189E" w:rsidP="00032D5D">
      <w:pPr>
        <w:widowControl w:val="0"/>
        <w:ind w:firstLine="567"/>
        <w:jc w:val="center"/>
        <w:rPr>
          <w:rFonts w:ascii="GHEA Grapalat" w:hAnsi="GHEA Grapalat"/>
          <w:b/>
        </w:rPr>
      </w:pPr>
    </w:p>
    <w:p w14:paraId="745DF019" w14:textId="77777777" w:rsidR="0059189E" w:rsidRPr="00AA2A86" w:rsidRDefault="0059189E" w:rsidP="00032D5D">
      <w:pPr>
        <w:widowControl w:val="0"/>
        <w:ind w:firstLine="567"/>
        <w:jc w:val="center"/>
        <w:rPr>
          <w:rFonts w:ascii="GHEA Grapalat" w:hAnsi="GHEA Grapalat"/>
          <w:b/>
        </w:rPr>
      </w:pPr>
    </w:p>
    <w:p w14:paraId="31D7F388" w14:textId="77777777" w:rsidR="0059189E" w:rsidRPr="00AA2A86" w:rsidRDefault="0059189E" w:rsidP="00032D5D">
      <w:pPr>
        <w:widowControl w:val="0"/>
        <w:ind w:firstLine="567"/>
        <w:jc w:val="center"/>
        <w:rPr>
          <w:rFonts w:ascii="GHEA Grapalat" w:hAnsi="GHEA Grapalat"/>
          <w:b/>
        </w:rPr>
      </w:pPr>
    </w:p>
    <w:p w14:paraId="3EE30A78" w14:textId="77777777" w:rsidR="0059189E" w:rsidRPr="00AA2A86" w:rsidRDefault="0059189E" w:rsidP="00032D5D">
      <w:pPr>
        <w:widowControl w:val="0"/>
        <w:ind w:firstLine="567"/>
        <w:jc w:val="center"/>
        <w:rPr>
          <w:rFonts w:ascii="GHEA Grapalat" w:hAnsi="GHEA Grapalat"/>
          <w:b/>
        </w:rPr>
      </w:pPr>
    </w:p>
    <w:p w14:paraId="7E48C6D8" w14:textId="77777777" w:rsidR="0059189E" w:rsidRPr="00AA2A86" w:rsidRDefault="0059189E" w:rsidP="00032D5D">
      <w:pPr>
        <w:widowControl w:val="0"/>
        <w:ind w:firstLine="567"/>
        <w:jc w:val="center"/>
        <w:rPr>
          <w:rFonts w:ascii="GHEA Grapalat" w:hAnsi="GHEA Grapalat"/>
          <w:b/>
        </w:rPr>
      </w:pPr>
    </w:p>
    <w:p w14:paraId="532C058B" w14:textId="77777777" w:rsidR="0059189E" w:rsidRPr="00AA2A86" w:rsidRDefault="0059189E" w:rsidP="00032D5D">
      <w:pPr>
        <w:widowControl w:val="0"/>
        <w:ind w:firstLine="567"/>
        <w:jc w:val="center"/>
        <w:rPr>
          <w:rFonts w:ascii="GHEA Grapalat" w:hAnsi="GHEA Grapalat"/>
          <w:b/>
        </w:rPr>
      </w:pPr>
    </w:p>
    <w:p w14:paraId="7D8D81DE" w14:textId="77777777" w:rsidR="0059189E" w:rsidRPr="00AA2A86" w:rsidRDefault="0059189E" w:rsidP="00032D5D">
      <w:pPr>
        <w:widowControl w:val="0"/>
        <w:ind w:firstLine="567"/>
        <w:jc w:val="center"/>
        <w:rPr>
          <w:rFonts w:ascii="GHEA Grapalat" w:hAnsi="GHEA Grapalat"/>
          <w:b/>
        </w:rPr>
      </w:pPr>
    </w:p>
    <w:p w14:paraId="25E9C8AB" w14:textId="77777777" w:rsidR="0059189E" w:rsidRPr="00AA2A86" w:rsidRDefault="0059189E" w:rsidP="00032D5D">
      <w:pPr>
        <w:widowControl w:val="0"/>
        <w:ind w:firstLine="567"/>
        <w:jc w:val="center"/>
        <w:rPr>
          <w:rFonts w:ascii="GHEA Grapalat" w:hAnsi="GHEA Grapalat"/>
          <w:b/>
        </w:rPr>
      </w:pPr>
    </w:p>
    <w:p w14:paraId="419FDFD3" w14:textId="77777777" w:rsidR="0059189E" w:rsidRPr="00AA2A86" w:rsidRDefault="0059189E" w:rsidP="00032D5D">
      <w:pPr>
        <w:widowControl w:val="0"/>
        <w:ind w:firstLine="567"/>
        <w:jc w:val="center"/>
        <w:rPr>
          <w:rFonts w:ascii="GHEA Grapalat" w:hAnsi="GHEA Grapalat"/>
          <w:b/>
        </w:rPr>
      </w:pPr>
    </w:p>
    <w:p w14:paraId="05B02663" w14:textId="77777777" w:rsidR="0059189E" w:rsidRPr="00AA2A86" w:rsidRDefault="0059189E" w:rsidP="00032D5D">
      <w:pPr>
        <w:widowControl w:val="0"/>
        <w:ind w:firstLine="567"/>
        <w:jc w:val="center"/>
        <w:rPr>
          <w:rFonts w:ascii="GHEA Grapalat" w:hAnsi="GHEA Grapalat"/>
          <w:b/>
        </w:rPr>
      </w:pPr>
    </w:p>
    <w:p w14:paraId="65F6110F" w14:textId="77777777" w:rsidR="0059189E" w:rsidRPr="00AA2A86" w:rsidRDefault="0059189E" w:rsidP="00032D5D">
      <w:pPr>
        <w:widowControl w:val="0"/>
        <w:ind w:firstLine="567"/>
        <w:jc w:val="center"/>
        <w:rPr>
          <w:rFonts w:ascii="GHEA Grapalat" w:hAnsi="GHEA Grapalat"/>
          <w:b/>
        </w:rPr>
      </w:pPr>
    </w:p>
    <w:p w14:paraId="1923875A" w14:textId="77777777" w:rsidR="0059189E" w:rsidRPr="00AA2A86" w:rsidRDefault="0059189E" w:rsidP="00032D5D">
      <w:pPr>
        <w:widowControl w:val="0"/>
        <w:ind w:firstLine="567"/>
        <w:jc w:val="center"/>
        <w:rPr>
          <w:rFonts w:ascii="GHEA Grapalat" w:hAnsi="GHEA Grapalat"/>
          <w:b/>
        </w:rPr>
      </w:pPr>
    </w:p>
    <w:p w14:paraId="0BC1C50F" w14:textId="77777777" w:rsidR="0059189E" w:rsidRPr="00AA2A86" w:rsidRDefault="0059189E" w:rsidP="00032D5D">
      <w:pPr>
        <w:widowControl w:val="0"/>
        <w:ind w:firstLine="567"/>
        <w:jc w:val="center"/>
        <w:rPr>
          <w:rFonts w:ascii="GHEA Grapalat" w:hAnsi="GHEA Grapalat"/>
          <w:b/>
        </w:rPr>
      </w:pPr>
    </w:p>
    <w:p w14:paraId="6CD9DB5B" w14:textId="77777777" w:rsidR="0059189E" w:rsidRPr="00AA2A86" w:rsidRDefault="0059189E" w:rsidP="00032D5D">
      <w:pPr>
        <w:widowControl w:val="0"/>
        <w:ind w:firstLine="567"/>
        <w:jc w:val="center"/>
        <w:rPr>
          <w:rFonts w:ascii="GHEA Grapalat" w:hAnsi="GHEA Grapalat"/>
          <w:b/>
        </w:rPr>
      </w:pPr>
    </w:p>
    <w:p w14:paraId="1715DFA1" w14:textId="77777777" w:rsidR="0059189E" w:rsidRPr="00AA2A86" w:rsidRDefault="0059189E" w:rsidP="00032D5D">
      <w:pPr>
        <w:widowControl w:val="0"/>
        <w:ind w:firstLine="567"/>
        <w:jc w:val="center"/>
        <w:rPr>
          <w:rFonts w:ascii="GHEA Grapalat" w:hAnsi="GHEA Grapalat"/>
          <w:b/>
        </w:rPr>
      </w:pPr>
    </w:p>
    <w:p w14:paraId="193FEA8A" w14:textId="77777777" w:rsidR="0059189E" w:rsidRPr="00AA2A86" w:rsidRDefault="0059189E" w:rsidP="00032D5D">
      <w:pPr>
        <w:widowControl w:val="0"/>
        <w:ind w:firstLine="567"/>
        <w:jc w:val="center"/>
        <w:rPr>
          <w:rFonts w:ascii="GHEA Grapalat" w:hAnsi="GHEA Grapalat"/>
          <w:b/>
        </w:rPr>
      </w:pPr>
    </w:p>
    <w:p w14:paraId="03DA6681" w14:textId="77777777" w:rsidR="0059189E" w:rsidRPr="00AA2A86" w:rsidRDefault="0059189E" w:rsidP="00032D5D">
      <w:pPr>
        <w:widowControl w:val="0"/>
        <w:ind w:firstLine="567"/>
        <w:jc w:val="center"/>
        <w:rPr>
          <w:rFonts w:ascii="GHEA Grapalat" w:hAnsi="GHEA Grapalat"/>
          <w:b/>
        </w:rPr>
      </w:pPr>
    </w:p>
    <w:p w14:paraId="128CF21C" w14:textId="77777777" w:rsidR="0059189E" w:rsidRPr="00AA2A86" w:rsidRDefault="0059189E" w:rsidP="00032D5D">
      <w:pPr>
        <w:widowControl w:val="0"/>
        <w:ind w:firstLine="567"/>
        <w:jc w:val="center"/>
        <w:rPr>
          <w:rFonts w:ascii="GHEA Grapalat" w:hAnsi="GHEA Grapalat"/>
          <w:b/>
        </w:rPr>
      </w:pPr>
    </w:p>
    <w:p w14:paraId="23273C1D" w14:textId="77777777" w:rsidR="0059189E" w:rsidRPr="00AA2A86" w:rsidRDefault="0059189E" w:rsidP="00032D5D">
      <w:pPr>
        <w:widowControl w:val="0"/>
        <w:ind w:firstLine="567"/>
        <w:jc w:val="center"/>
        <w:rPr>
          <w:rFonts w:ascii="GHEA Grapalat" w:hAnsi="GHEA Grapalat"/>
          <w:b/>
        </w:rPr>
      </w:pPr>
    </w:p>
    <w:p w14:paraId="4D5FF9EB" w14:textId="77777777" w:rsidR="0059189E" w:rsidRPr="00AA2A86" w:rsidRDefault="0059189E" w:rsidP="00032D5D">
      <w:pPr>
        <w:widowControl w:val="0"/>
        <w:ind w:firstLine="567"/>
        <w:jc w:val="center"/>
        <w:rPr>
          <w:rFonts w:ascii="GHEA Grapalat" w:hAnsi="GHEA Grapalat"/>
          <w:b/>
        </w:rPr>
      </w:pPr>
    </w:p>
    <w:p w14:paraId="7E18B01E" w14:textId="77777777" w:rsidR="0059189E" w:rsidRPr="00AA2A86" w:rsidRDefault="0059189E" w:rsidP="00032D5D">
      <w:pPr>
        <w:widowControl w:val="0"/>
        <w:ind w:firstLine="567"/>
        <w:jc w:val="center"/>
        <w:rPr>
          <w:rFonts w:ascii="GHEA Grapalat" w:hAnsi="GHEA Grapalat"/>
          <w:b/>
        </w:rPr>
      </w:pPr>
    </w:p>
    <w:p w14:paraId="1264A38B" w14:textId="77777777" w:rsidR="0059189E" w:rsidRPr="00AA2A86" w:rsidRDefault="0059189E" w:rsidP="00032D5D">
      <w:pPr>
        <w:widowControl w:val="0"/>
        <w:ind w:firstLine="567"/>
        <w:jc w:val="center"/>
        <w:rPr>
          <w:rFonts w:ascii="GHEA Grapalat" w:hAnsi="GHEA Grapalat"/>
          <w:b/>
        </w:rPr>
      </w:pPr>
    </w:p>
    <w:p w14:paraId="4C0FB942" w14:textId="77777777" w:rsidR="0059189E" w:rsidRPr="00AA2A86" w:rsidRDefault="0059189E" w:rsidP="00032D5D">
      <w:pPr>
        <w:widowControl w:val="0"/>
        <w:ind w:firstLine="567"/>
        <w:jc w:val="center"/>
        <w:rPr>
          <w:rFonts w:ascii="GHEA Grapalat" w:hAnsi="GHEA Grapalat"/>
          <w:b/>
        </w:rPr>
      </w:pPr>
    </w:p>
    <w:p w14:paraId="2B5085C8" w14:textId="77777777" w:rsidR="0059189E" w:rsidRPr="00AA2A86" w:rsidRDefault="0059189E" w:rsidP="00032D5D">
      <w:pPr>
        <w:widowControl w:val="0"/>
        <w:ind w:firstLine="567"/>
        <w:jc w:val="center"/>
        <w:rPr>
          <w:rFonts w:ascii="GHEA Grapalat" w:hAnsi="GHEA Grapalat"/>
          <w:b/>
        </w:rPr>
      </w:pPr>
    </w:p>
    <w:p w14:paraId="04B3ABC5" w14:textId="77777777" w:rsidR="0059189E" w:rsidRPr="00AA2A86" w:rsidRDefault="0059189E" w:rsidP="00032D5D">
      <w:pPr>
        <w:widowControl w:val="0"/>
        <w:ind w:firstLine="567"/>
        <w:jc w:val="center"/>
        <w:rPr>
          <w:rFonts w:ascii="GHEA Grapalat" w:hAnsi="GHEA Grapalat"/>
          <w:b/>
        </w:rPr>
      </w:pPr>
    </w:p>
    <w:p w14:paraId="28035CFE" w14:textId="77777777" w:rsidR="0059189E" w:rsidRPr="00AA2A86" w:rsidRDefault="0059189E" w:rsidP="00032D5D">
      <w:pPr>
        <w:widowControl w:val="0"/>
        <w:ind w:firstLine="567"/>
        <w:jc w:val="center"/>
        <w:rPr>
          <w:rFonts w:ascii="GHEA Grapalat" w:hAnsi="GHEA Grapalat"/>
          <w:b/>
        </w:rPr>
      </w:pPr>
    </w:p>
    <w:p w14:paraId="0F6C26CE" w14:textId="77777777" w:rsidR="0059189E" w:rsidRPr="00AA2A86" w:rsidRDefault="0059189E" w:rsidP="00032D5D">
      <w:pPr>
        <w:widowControl w:val="0"/>
        <w:ind w:firstLine="567"/>
        <w:jc w:val="center"/>
        <w:rPr>
          <w:rFonts w:ascii="GHEA Grapalat" w:hAnsi="GHEA Grapalat"/>
          <w:b/>
        </w:rPr>
      </w:pPr>
    </w:p>
    <w:p w14:paraId="3F73F007" w14:textId="77777777" w:rsidR="0059189E" w:rsidRPr="00AA2A86" w:rsidRDefault="0059189E" w:rsidP="00032D5D">
      <w:pPr>
        <w:widowControl w:val="0"/>
        <w:ind w:firstLine="567"/>
        <w:jc w:val="center"/>
        <w:rPr>
          <w:rFonts w:ascii="GHEA Grapalat" w:hAnsi="GHEA Grapalat"/>
          <w:b/>
        </w:rPr>
      </w:pPr>
    </w:p>
    <w:p w14:paraId="4D77D10A" w14:textId="39A94E94" w:rsidR="00BB28C8" w:rsidRPr="000A3450" w:rsidRDefault="00BB28C8" w:rsidP="00032D5D">
      <w:pPr>
        <w:widowControl w:val="0"/>
        <w:ind w:firstLine="567"/>
        <w:jc w:val="center"/>
        <w:rPr>
          <w:rFonts w:ascii="GHEA Grapalat" w:hAnsi="GHEA Grapalat"/>
          <w:b/>
        </w:rPr>
      </w:pPr>
      <w:r w:rsidRPr="009F3DC7">
        <w:rPr>
          <w:rFonts w:ascii="GHEA Grapalat" w:hAnsi="GHEA Grapalat"/>
          <w:b/>
        </w:rPr>
        <w:t xml:space="preserve">ДОГОВОР ЗАКУПКИ НА ВЫПОЛНЕНИЕ ПОДРЯДНЫХ РАБОТ </w:t>
      </w:r>
    </w:p>
    <w:p w14:paraId="089B3FF5" w14:textId="77777777" w:rsidR="00BB28C8" w:rsidRPr="000A3450" w:rsidRDefault="00BB28C8" w:rsidP="00032D5D">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032D5D">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032D5D">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615A522A" w14:textId="77777777" w:rsidR="00BB28C8" w:rsidRPr="009F3DC7" w:rsidRDefault="00BB28C8" w:rsidP="00032D5D">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032D5D">
      <w:pPr>
        <w:widowControl w:val="0"/>
        <w:ind w:firstLine="567"/>
        <w:jc w:val="both"/>
        <w:rPr>
          <w:rFonts w:ascii="GHEA Grapalat" w:hAnsi="GHEA Grapalat"/>
          <w:b/>
        </w:rPr>
      </w:pPr>
    </w:p>
    <w:p w14:paraId="14988806" w14:textId="77777777" w:rsidR="00BB28C8" w:rsidRPr="009F3DC7" w:rsidRDefault="00BB28C8" w:rsidP="00032D5D">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19F8C9" w14:textId="68834D11" w:rsidR="00051504" w:rsidRPr="002C12BB" w:rsidRDefault="00545144" w:rsidP="00FD7958">
      <w:pPr>
        <w:pStyle w:val="HTMLPreformatted"/>
        <w:shd w:val="clear" w:color="auto" w:fill="F8F9FA"/>
        <w:jc w:val="both"/>
        <w:rPr>
          <w:rFonts w:ascii="GHEA Grapalat" w:hAnsi="GHEA Grapalat"/>
          <w:lang w:val="ru-RU"/>
        </w:rPr>
      </w:pPr>
      <w:r>
        <w:rPr>
          <w:rFonts w:ascii="GHEA Grapalat" w:hAnsi="GHEA Grapalat"/>
          <w:lang w:val="hy-AM"/>
        </w:rPr>
        <w:t xml:space="preserve">          </w:t>
      </w:r>
      <w:r w:rsidR="00BB28C8" w:rsidRPr="00051504">
        <w:rPr>
          <w:rFonts w:ascii="GHEA Grapalat" w:hAnsi="GHEA Grapalat"/>
          <w:lang w:val="ru-RU"/>
        </w:rPr>
        <w:t>1.1.</w:t>
      </w:r>
      <w:r w:rsidR="00BB28C8" w:rsidRPr="00051504">
        <w:rPr>
          <w:rFonts w:ascii="GHEA Grapalat" w:hAnsi="GHEA Grapalat"/>
          <w:lang w:val="ru-RU"/>
        </w:rPr>
        <w:tab/>
      </w:r>
      <w:r w:rsidR="00051504" w:rsidRPr="00B81A8E">
        <w:rPr>
          <w:rFonts w:ascii="GHEA Grapalat" w:hAnsi="GHEA Grapalat" w:cs="Times New Roman"/>
          <w:sz w:val="24"/>
          <w:szCs w:val="24"/>
          <w:lang w:val="ru-RU" w:eastAsia="ru-RU" w:bidi="ru-RU"/>
        </w:rPr>
        <w:t xml:space="preserve">Подрядчик обязуется в установленном настоящим Договором порядке, предусмотренных объемах, форме и сроках выполнять установленные Приложением N 1 к настоящему Договору (далее-договор) </w:t>
      </w:r>
      <w:r w:rsidR="00051504" w:rsidRPr="00B81A8E">
        <w:rPr>
          <w:rFonts w:ascii="GHEA Grapalat" w:hAnsi="GHEA Grapalat" w:cs="Times New Roman" w:hint="eastAsia"/>
          <w:sz w:val="24"/>
          <w:szCs w:val="24"/>
          <w:lang w:val="ru-RU" w:eastAsia="ru-RU" w:bidi="ru-RU"/>
        </w:rPr>
        <w:t>проектной</w:t>
      </w:r>
      <w:r w:rsidR="00051504" w:rsidRPr="00B81A8E">
        <w:rPr>
          <w:rFonts w:ascii="GHEA Grapalat" w:hAnsi="GHEA Grapalat" w:cs="Times New Roman"/>
          <w:sz w:val="24"/>
          <w:szCs w:val="24"/>
          <w:lang w:val="ru-RU" w:eastAsia="ru-RU" w:bidi="ru-RU"/>
        </w:rPr>
        <w:t xml:space="preserve"> </w:t>
      </w:r>
      <w:r w:rsidR="00051504" w:rsidRPr="00B81A8E">
        <w:rPr>
          <w:rFonts w:ascii="GHEA Grapalat" w:hAnsi="GHEA Grapalat" w:cs="Times New Roman" w:hint="eastAsia"/>
          <w:sz w:val="24"/>
          <w:szCs w:val="24"/>
          <w:lang w:val="ru-RU" w:eastAsia="ru-RU" w:bidi="ru-RU"/>
        </w:rPr>
        <w:t>документацией</w:t>
      </w:r>
      <w:r w:rsidR="00051504" w:rsidRPr="00B81A8E">
        <w:rPr>
          <w:rFonts w:ascii="GHEA Grapalat" w:hAnsi="GHEA Grapalat" w:cs="Times New Roman"/>
          <w:sz w:val="24"/>
          <w:szCs w:val="24"/>
          <w:lang w:val="ru-RU" w:eastAsia="ru-RU" w:bidi="ru-RU"/>
        </w:rPr>
        <w:t>, соответствующих предусмотренным в них техническим характеристикам и условиям гарантийного обслуживания, и объемной ведомостью-сметой</w:t>
      </w:r>
      <w:r w:rsidR="00FD7958">
        <w:rPr>
          <w:rFonts w:ascii="GHEA Grapalat" w:hAnsi="GHEA Grapalat" w:cs="Times New Roman"/>
          <w:sz w:val="24"/>
          <w:szCs w:val="24"/>
          <w:lang w:val="ru-RU" w:eastAsia="ru-RU" w:bidi="ru-RU"/>
        </w:rPr>
        <w:t xml:space="preserve"> для</w:t>
      </w:r>
      <w:r w:rsidR="00051504" w:rsidRPr="00FD7958">
        <w:rPr>
          <w:rFonts w:ascii="GHEA Grapalat" w:hAnsi="GHEA Grapalat" w:cs="Times New Roman"/>
          <w:sz w:val="24"/>
          <w:szCs w:val="24"/>
          <w:lang w:val="ru-RU" w:eastAsia="ru-RU" w:bidi="ru-RU"/>
        </w:rPr>
        <w:t xml:space="preserve"> </w:t>
      </w:r>
      <w:r w:rsidR="00FD7958" w:rsidRPr="00FD7958">
        <w:rPr>
          <w:rFonts w:ascii="GHEA Grapalat" w:hAnsi="GHEA Grapalat" w:cs="Times New Roman"/>
          <w:sz w:val="24"/>
          <w:szCs w:val="24"/>
          <w:lang w:val="ru-RU" w:eastAsia="ru-RU" w:bidi="ru-RU"/>
        </w:rPr>
        <w:t>приобретени</w:t>
      </w:r>
      <w:r w:rsidR="00FD7958">
        <w:rPr>
          <w:rFonts w:ascii="GHEA Grapalat" w:hAnsi="GHEA Grapalat" w:cs="Times New Roman"/>
          <w:sz w:val="24"/>
          <w:szCs w:val="24"/>
          <w:lang w:val="ru-RU" w:eastAsia="ru-RU" w:bidi="ru-RU"/>
        </w:rPr>
        <w:t>я</w:t>
      </w:r>
      <w:r w:rsidR="00FD7958" w:rsidRPr="00FD7958">
        <w:rPr>
          <w:rFonts w:ascii="GHEA Grapalat" w:hAnsi="GHEA Grapalat" w:cs="Times New Roman"/>
          <w:sz w:val="24"/>
          <w:szCs w:val="24"/>
          <w:lang w:val="ru-RU" w:eastAsia="ru-RU" w:bidi="ru-RU"/>
        </w:rPr>
        <w:t xml:space="preserve"> строительных работ по капитальному ремонту и обслуживанию дворовых территорий и площадок на территории административного района Кентрон </w:t>
      </w:r>
      <w:r w:rsidR="00051504" w:rsidRPr="00FD7958">
        <w:rPr>
          <w:rFonts w:ascii="GHEA Grapalat" w:hAnsi="GHEA Grapalat" w:cs="Times New Roman"/>
          <w:sz w:val="24"/>
          <w:szCs w:val="24"/>
          <w:lang w:val="ru-RU" w:eastAsia="ru-RU" w:bidi="ru-RU"/>
        </w:rPr>
        <w:t xml:space="preserve">работы (далее — работа), а Заказчик обязуется принимать выполненную работу и платить за нее. </w:t>
      </w:r>
    </w:p>
    <w:p w14:paraId="0EDCEC98" w14:textId="1D69F8E2" w:rsidR="00BB28C8" w:rsidRPr="009F3DC7" w:rsidRDefault="00BB28C8" w:rsidP="00051504">
      <w:pPr>
        <w:ind w:firstLine="708"/>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032D5D">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032D5D">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032D5D">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032D5D">
      <w:pPr>
        <w:widowControl w:val="0"/>
        <w:tabs>
          <w:tab w:val="left" w:pos="1134"/>
        </w:tabs>
        <w:ind w:firstLine="567"/>
        <w:jc w:val="both"/>
        <w:rPr>
          <w:rFonts w:ascii="GHEA Grapalat" w:hAnsi="GHEA Grapalat"/>
        </w:rPr>
      </w:pPr>
    </w:p>
    <w:p w14:paraId="53375B6B" w14:textId="77777777" w:rsidR="00BB28C8" w:rsidRPr="009F3DC7" w:rsidRDefault="00BB28C8" w:rsidP="00032D5D">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73F69561" w14:textId="77777777" w:rsidR="0029691C" w:rsidRPr="009F3DC7" w:rsidRDefault="0029691C" w:rsidP="0029691C">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032D5D">
      <w:pPr>
        <w:widowControl w:val="0"/>
        <w:tabs>
          <w:tab w:val="left" w:pos="1276"/>
        </w:tabs>
        <w:ind w:firstLine="567"/>
        <w:jc w:val="center"/>
        <w:rPr>
          <w:rFonts w:ascii="GHEA Grapalat" w:hAnsi="GHEA Grapalat"/>
          <w:b/>
          <w:i/>
        </w:rPr>
      </w:pPr>
    </w:p>
    <w:p w14:paraId="6F198BE5" w14:textId="77777777" w:rsidR="00BB28C8" w:rsidRPr="009F3DC7" w:rsidRDefault="00BB28C8" w:rsidP="00032D5D">
      <w:pPr>
        <w:widowControl w:val="0"/>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032D5D">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lastRenderedPageBreak/>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032D5D">
      <w:pPr>
        <w:rPr>
          <w:rFonts w:ascii="GHEA Grapalat" w:hAnsi="GHEA Grapalat"/>
          <w:b/>
        </w:rPr>
      </w:pPr>
      <w:r>
        <w:rPr>
          <w:rFonts w:ascii="GHEA Grapalat" w:hAnsi="GHEA Grapalat"/>
          <w:b/>
        </w:rPr>
        <w:br w:type="page"/>
      </w:r>
    </w:p>
    <w:p w14:paraId="5DFDE74F" w14:textId="77777777" w:rsidR="00BB28C8" w:rsidRPr="009F3DC7" w:rsidRDefault="00BB28C8" w:rsidP="00032D5D">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5F08B876" w:rsidR="00BB28C8" w:rsidRDefault="00BB28C8" w:rsidP="00032D5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23691B1F" w14:textId="77777777" w:rsidR="00380539" w:rsidRPr="00380539" w:rsidRDefault="00380539" w:rsidP="00032D5D">
      <w:pPr>
        <w:widowControl w:val="0"/>
        <w:tabs>
          <w:tab w:val="left" w:pos="1276"/>
        </w:tabs>
        <w:ind w:firstLine="567"/>
        <w:jc w:val="both"/>
        <w:rPr>
          <w:rFonts w:ascii="GHEA Grapalat" w:hAnsi="GHEA Grapalat"/>
        </w:rPr>
      </w:pPr>
      <w:r>
        <w:rPr>
          <w:rFonts w:ascii="GHEA Grapalat" w:hAnsi="GHEA Grapalat"/>
        </w:rPr>
        <w:t>3</w:t>
      </w:r>
      <w:r w:rsidRPr="00380539">
        <w:rPr>
          <w:rFonts w:ascii="GHEA Grapalat" w:hAnsi="GHEA Grapalat"/>
        </w:rPr>
        <w:t>.2.5 Предоставить Подрядчику письменное согласие, предусмотренное подпунктом 2 пункта 3.4.3 договора, в течение ....... дней.</w:t>
      </w:r>
    </w:p>
    <w:p w14:paraId="124244F6" w14:textId="77777777" w:rsidR="00380539" w:rsidRPr="00380539" w:rsidRDefault="00380539" w:rsidP="00032D5D">
      <w:pPr>
        <w:widowControl w:val="0"/>
        <w:tabs>
          <w:tab w:val="left" w:pos="1276"/>
        </w:tabs>
        <w:ind w:firstLine="567"/>
        <w:jc w:val="both"/>
        <w:rPr>
          <w:rFonts w:ascii="GHEA Grapalat" w:hAnsi="GHEA Grapalat"/>
        </w:rPr>
      </w:pPr>
      <w:r w:rsidRPr="00380539">
        <w:rPr>
          <w:rFonts w:ascii="GHEA Grapalat" w:hAnsi="GHEA Grapalat"/>
        </w:rPr>
        <w:t xml:space="preserve">       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60288877" w14:textId="77777777" w:rsidR="00BB28C8" w:rsidRPr="009F3DC7" w:rsidRDefault="00BB28C8" w:rsidP="00032D5D">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032D5D">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34652EE3" w14:textId="77777777" w:rsidR="000E4F90" w:rsidRDefault="000E4F90" w:rsidP="000E4F90">
      <w:pPr>
        <w:widowControl w:val="0"/>
        <w:tabs>
          <w:tab w:val="left" w:pos="1276"/>
        </w:tabs>
        <w:spacing w:after="160"/>
        <w:ind w:firstLine="567"/>
        <w:jc w:val="both"/>
        <w:rPr>
          <w:ins w:id="13" w:author="Inesa Kocharyan" w:date="2024-02-09T15:52:00Z"/>
          <w:rFonts w:ascii="GHEA Grapalat" w:hAnsi="GHEA Grapalat"/>
        </w:rPr>
      </w:pPr>
      <w:r w:rsidRPr="003D3EB8">
        <w:rPr>
          <w:rFonts w:ascii="GHEA Grapalat" w:hAnsi="GHEA Grapalat"/>
        </w:rPr>
        <w:t>3.4.3.</w:t>
      </w:r>
      <w:r w:rsidRPr="003D3EB8">
        <w:rPr>
          <w:rFonts w:ascii="GHEA Grapalat" w:hAnsi="GHEA Grapalat"/>
        </w:rPr>
        <w:tab/>
        <w:t xml:space="preserve">Обеспечивать </w:t>
      </w:r>
    </w:p>
    <w:p w14:paraId="28C47DAD" w14:textId="77777777" w:rsidR="000E4F90" w:rsidDel="008272F3" w:rsidRDefault="000E4F90" w:rsidP="000E4F90">
      <w:pPr>
        <w:widowControl w:val="0"/>
        <w:tabs>
          <w:tab w:val="left" w:pos="1276"/>
        </w:tabs>
        <w:spacing w:after="160"/>
        <w:ind w:firstLine="567"/>
        <w:jc w:val="both"/>
        <w:rPr>
          <w:del w:id="14" w:author="Vardan" w:date="2022-12-24T23:09:00Z"/>
          <w:rFonts w:ascii="GHEA Grapalat" w:hAnsi="GHEA Grapalat"/>
        </w:rPr>
      </w:pPr>
      <w:r>
        <w:rPr>
          <w:rFonts w:ascii="GHEA Grapalat" w:hAnsi="GHEA Grapalat"/>
        </w:rPr>
        <w:t xml:space="preserve">1) </w:t>
      </w:r>
      <w:r w:rsidRPr="003D3EB8">
        <w:rPr>
          <w:rFonts w:ascii="GHEA Grapalat" w:hAnsi="GHEA Grapalat"/>
        </w:rPr>
        <w:t>выполнение строительно-монтажных работ в соответствии градостроительной нормативно-технической документацией и условиями настоящего договора,</w:t>
      </w:r>
      <w:del w:id="15" w:author="Inesa Kocharyan" w:date="2024-02-12T14:12:00Z">
        <w:r w:rsidRPr="003D3EB8" w:rsidDel="003079EF">
          <w:rPr>
            <w:rFonts w:ascii="GHEA Grapalat" w:hAnsi="GHEA Grapalat"/>
          </w:rPr>
          <w:delText>,</w:delText>
        </w:r>
      </w:del>
      <w:r w:rsidRPr="003D3EB8">
        <w:rPr>
          <w:rFonts w:ascii="GHEA Grapalat" w:hAnsi="GHEA Grapalat"/>
        </w:rPr>
        <w:t xml:space="preserve">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Pr>
          <w:rFonts w:ascii="GHEA Grapalat" w:hAnsi="GHEA Grapalat"/>
        </w:rPr>
        <w:t>,</w:t>
      </w:r>
    </w:p>
    <w:p w14:paraId="15162D11" w14:textId="77777777" w:rsidR="000E4F90" w:rsidRPr="009F3DC7" w:rsidRDefault="000E4F90" w:rsidP="000E4F90">
      <w:pPr>
        <w:widowControl w:val="0"/>
        <w:tabs>
          <w:tab w:val="left" w:pos="1276"/>
        </w:tabs>
        <w:spacing w:after="160"/>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w:t>
      </w:r>
      <w:r w:rsidRPr="00CF1054">
        <w:rPr>
          <w:rFonts w:ascii="GHEA Grapalat" w:hAnsi="GHEA Grapalat"/>
        </w:rPr>
        <w:lastRenderedPageBreak/>
        <w:t>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1FB432B8" w14:textId="77777777"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0BD38336"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дней (как минимум </w:t>
      </w:r>
      <w:r w:rsidR="007C45C6">
        <w:rPr>
          <w:rFonts w:ascii="GHEA Grapalat" w:hAnsi="GHEA Grapalat"/>
          <w:lang w:val="hy-AM"/>
        </w:rPr>
        <w:t>365</w:t>
      </w:r>
      <w:r w:rsidRPr="009F3DC7">
        <w:rPr>
          <w:rFonts w:ascii="GHEA Grapalat" w:hAnsi="GHEA Grapalat"/>
        </w:rPr>
        <w:t xml:space="preserve">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6"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1"/>
        <w:t>27</w:t>
      </w:r>
      <w:r w:rsidRPr="009F3DC7">
        <w:rPr>
          <w:rFonts w:ascii="GHEA Grapalat" w:hAnsi="GHEA Grapalat"/>
        </w:rPr>
        <w:t>.</w:t>
      </w:r>
    </w:p>
    <w:p w14:paraId="3A9919F3" w14:textId="77777777" w:rsidR="002B7B7C" w:rsidRPr="009F3DC7" w:rsidRDefault="002B7B7C" w:rsidP="002B7B7C">
      <w:pPr>
        <w:widowControl w:val="0"/>
        <w:tabs>
          <w:tab w:val="left" w:pos="1418"/>
        </w:tabs>
        <w:spacing w:after="160"/>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r>
      <w:r>
        <w:rPr>
          <w:rFonts w:ascii="GHEA Grapalat" w:hAnsi="GHEA Grapalat"/>
        </w:rPr>
        <w:t>Т</w:t>
      </w:r>
      <w:r w:rsidRPr="0010519D">
        <w:rPr>
          <w:rFonts w:ascii="GHEA Grapalat" w:hAnsi="GHEA Grapalat"/>
        </w:rPr>
        <w:t>ребования, предъявляемые к</w:t>
      </w:r>
      <w:r>
        <w:rPr>
          <w:rFonts w:ascii="GHEA Grapalat" w:hAnsi="GHEA Grapalat"/>
        </w:rPr>
        <w:t xml:space="preserve"> техническим характеристикам и</w:t>
      </w:r>
      <w:r w:rsidRPr="0010519D">
        <w:rPr>
          <w:rFonts w:ascii="GHEA Grapalat" w:hAnsi="GHEA Grapalat"/>
        </w:rPr>
        <w:t xml:space="preserve"> гарантийным срокам объекта подряда, к его отдельным частям (конструкциям и т.д.) и использованным материалам, и (или) к</w:t>
      </w:r>
      <w:r w:rsidRPr="0010519D">
        <w:rPr>
          <w:rFonts w:ascii="GHEA Grapalat" w:hAnsi="GHEA Grapalat"/>
          <w:lang w:val="hy-AM"/>
        </w:rPr>
        <w:t xml:space="preserve"> </w:t>
      </w:r>
      <w:r w:rsidRPr="0010519D">
        <w:rPr>
          <w:rFonts w:ascii="GHEA Grapalat" w:hAnsi="GHEA Grapalat"/>
        </w:rPr>
        <w:t>приборам и оборудованию  представлены в приложении № —- к договору</w:t>
      </w:r>
      <w:r w:rsidRPr="0010519D">
        <w:rPr>
          <w:rStyle w:val="FootnoteReference"/>
          <w:rFonts w:ascii="GHEA Grapalat" w:hAnsi="GHEA Grapalat"/>
        </w:rPr>
        <w:footnoteReference w:customMarkFollows="1" w:id="22"/>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032D5D">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032D5D">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032D5D">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032D5D">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w:t>
      </w:r>
      <w:r w:rsidRPr="00A6067F">
        <w:rPr>
          <w:rFonts w:ascii="GHEA Grapalat" w:hAnsi="GHEA Grapalat" w:cs="Sylfaen"/>
        </w:rPr>
        <w:lastRenderedPageBreak/>
        <w:t xml:space="preserve">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032D5D">
      <w:pPr>
        <w:widowControl w:val="0"/>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6B458AD1"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A67C15">
        <w:rPr>
          <w:rFonts w:ascii="GHEA Grapalat" w:hAnsi="GHEA Grapalat"/>
        </w:rPr>
        <w:t>30</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032D5D">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w:t>
      </w:r>
      <w:r w:rsidR="008B6288" w:rsidRPr="008B6288">
        <w:rPr>
          <w:rFonts w:ascii="GHEA Grapalat" w:hAnsi="GHEA Grapalat"/>
          <w:sz w:val="24"/>
          <w:szCs w:val="24"/>
        </w:rPr>
        <w:lastRenderedPageBreak/>
        <w:t>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032D5D">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032D5D">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032D5D">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032D5D">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3"/>
        <w:t>30</w:t>
      </w:r>
      <w:r w:rsidRPr="009F3DC7">
        <w:rPr>
          <w:rFonts w:ascii="GHEA Grapalat" w:hAnsi="GHEA Grapalat"/>
        </w:rPr>
        <w:t xml:space="preserve">. </w:t>
      </w:r>
    </w:p>
    <w:p w14:paraId="44AF8FA3" w14:textId="77777777" w:rsidR="00BB28C8" w:rsidRPr="009F3DC7" w:rsidRDefault="00BB28C8" w:rsidP="00032D5D">
      <w:pPr>
        <w:widowControl w:val="0"/>
        <w:tabs>
          <w:tab w:val="num" w:pos="1134"/>
        </w:tabs>
        <w:ind w:firstLine="567"/>
        <w:jc w:val="both"/>
        <w:rPr>
          <w:rFonts w:ascii="GHEA Grapalat" w:hAnsi="GHEA Grapalat"/>
        </w:rPr>
      </w:pPr>
      <w:r w:rsidRPr="009F3DC7">
        <w:rPr>
          <w:rFonts w:ascii="GHEA Grapalat" w:hAnsi="GHEA Grapalat"/>
        </w:rPr>
        <w:lastRenderedPageBreak/>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032D5D">
      <w:pPr>
        <w:widowControl w:val="0"/>
        <w:tabs>
          <w:tab w:val="num" w:pos="1134"/>
        </w:tabs>
        <w:ind w:firstLine="567"/>
        <w:jc w:val="both"/>
        <w:rPr>
          <w:ins w:id="18"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032D5D">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0E501B55" w:rsidR="00127380" w:rsidRDefault="00127380" w:rsidP="00032D5D">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76EFCC53" w14:textId="77777777" w:rsidR="0059250B" w:rsidRPr="00070184" w:rsidRDefault="0059250B" w:rsidP="00032D5D">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687E8E13" w14:textId="77777777" w:rsidR="0059250B" w:rsidRPr="0025429F" w:rsidRDefault="0059250B" w:rsidP="00032D5D">
      <w:pPr>
        <w:pStyle w:val="norm"/>
        <w:widowControl w:val="0"/>
        <w:spacing w:line="240" w:lineRule="auto"/>
        <w:ind w:firstLine="567"/>
        <w:contextualSpacing/>
        <w:rPr>
          <w:rFonts w:ascii="GHEA Grapalat" w:hAnsi="GHEA Grapalat"/>
          <w:b/>
          <w:bCs/>
          <w:sz w:val="24"/>
          <w:szCs w:val="24"/>
        </w:rPr>
      </w:pPr>
      <w:r w:rsidRPr="0025429F">
        <w:rPr>
          <w:rFonts w:ascii="GHEA Grapalat" w:hAnsi="GHEA Grapalat"/>
          <w:b/>
          <w:bCs/>
          <w:sz w:val="24"/>
          <w:szCs w:val="24"/>
        </w:rPr>
        <w:t>ВС= ЦУ/СЦ</w:t>
      </w:r>
      <w:r w:rsidRPr="00070184">
        <w:rPr>
          <w:rFonts w:ascii="GHEA Grapalat" w:hAnsi="GHEA Grapalat"/>
          <w:b/>
          <w:bCs/>
          <w:sz w:val="24"/>
          <w:szCs w:val="24"/>
        </w:rPr>
        <w:t>x</w:t>
      </w:r>
      <w:r w:rsidRPr="0025429F">
        <w:rPr>
          <w:rFonts w:ascii="GHEA Grapalat" w:hAnsi="GHEA Grapalat"/>
          <w:b/>
          <w:bCs/>
          <w:sz w:val="24"/>
          <w:szCs w:val="24"/>
        </w:rPr>
        <w:t>ОР где:</w:t>
      </w:r>
    </w:p>
    <w:p w14:paraId="5A1D6DE8" w14:textId="77777777" w:rsidR="0059250B" w:rsidRPr="00070184" w:rsidRDefault="0059250B" w:rsidP="00032D5D">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360E328D" w14:textId="77777777" w:rsidR="0059250B" w:rsidRPr="0025429F" w:rsidRDefault="0059250B" w:rsidP="00032D5D">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СЦ-сметная цена строительных работ, опубликованная в настоящем приглашении,</w:t>
      </w:r>
    </w:p>
    <w:p w14:paraId="59B619D2" w14:textId="77777777" w:rsidR="0059250B" w:rsidRPr="0025429F" w:rsidRDefault="0059250B" w:rsidP="00032D5D">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ОР - объем работ, представленный данным исполнительным актом, в денежном выражении,</w:t>
      </w:r>
    </w:p>
    <w:p w14:paraId="3A097BE2" w14:textId="77777777" w:rsidR="0059250B" w:rsidRPr="0025429F" w:rsidRDefault="0059250B" w:rsidP="00032D5D">
      <w:pPr>
        <w:widowControl w:val="0"/>
        <w:tabs>
          <w:tab w:val="num" w:pos="1134"/>
        </w:tabs>
        <w:ind w:firstLine="567"/>
        <w:jc w:val="both"/>
        <w:rPr>
          <w:rFonts w:ascii="GHEA Grapalat" w:hAnsi="GHEA Grapalat"/>
          <w:b/>
          <w:bCs/>
        </w:rPr>
      </w:pPr>
      <w:r w:rsidRPr="0025429F">
        <w:rPr>
          <w:rFonts w:ascii="GHEA Grapalat" w:hAnsi="GHEA Grapalat"/>
          <w:b/>
          <w:bCs/>
        </w:rPr>
        <w:t>ВС-сумма, выплачиваемая за работы, указанные в объемной ведомость-смете.</w:t>
      </w:r>
    </w:p>
    <w:p w14:paraId="32353F22" w14:textId="77777777" w:rsidR="000A07AF" w:rsidRPr="00127380" w:rsidRDefault="000A07AF" w:rsidP="00032D5D">
      <w:pPr>
        <w:widowControl w:val="0"/>
        <w:tabs>
          <w:tab w:val="num" w:pos="1134"/>
        </w:tabs>
        <w:ind w:firstLine="567"/>
        <w:jc w:val="both"/>
        <w:rPr>
          <w:rFonts w:ascii="GHEA Grapalat" w:hAnsi="GHEA Grapalat"/>
        </w:rPr>
      </w:pPr>
    </w:p>
    <w:p w14:paraId="53355ED9" w14:textId="77777777" w:rsidR="00BB28C8" w:rsidRPr="009F3DC7" w:rsidRDefault="00BB28C8" w:rsidP="00032D5D">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02548F96"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E14EF5" w:rsidRPr="009F3DC7">
        <w:rPr>
          <w:rFonts w:ascii="GHEA Grapalat" w:hAnsi="GHEA Grapalat"/>
        </w:rPr>
        <w:t>0,</w:t>
      </w:r>
      <w:r w:rsidR="00747566">
        <w:rPr>
          <w:rFonts w:ascii="GHEA Grapalat" w:hAnsi="GHEA Grapalat"/>
          <w:lang w:val="hy-AM"/>
        </w:rPr>
        <w:t>1</w:t>
      </w:r>
      <w:r w:rsidR="00547BAF">
        <w:rPr>
          <w:rFonts w:ascii="GHEA Grapalat" w:hAnsi="GHEA Grapalat"/>
          <w:lang w:val="hy-AM"/>
        </w:rPr>
        <w:t>8</w:t>
      </w:r>
      <w:r w:rsidR="00E14EF5" w:rsidRPr="009F3DC7">
        <w:rPr>
          <w:rFonts w:ascii="GHEA Grapalat" w:hAnsi="GHEA Grapalat"/>
        </w:rPr>
        <w:t xml:space="preserve"> (ноль целых сотых)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4101B875" w:rsidR="00BB28C8" w:rsidRPr="00516521" w:rsidRDefault="00BB28C8" w:rsidP="00032D5D">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547BAF">
        <w:rPr>
          <w:rFonts w:ascii="GHEA Grapalat" w:hAnsi="GHEA Grapalat"/>
          <w:lang w:val="hy-AM"/>
        </w:rPr>
        <w:t>3</w:t>
      </w:r>
      <w:r w:rsidR="00E14EF5" w:rsidRPr="009F3DC7">
        <w:rPr>
          <w:rFonts w:ascii="GHEA Grapalat" w:hAnsi="GHEA Grapalat"/>
        </w:rPr>
        <w:t xml:space="preserve"> (</w:t>
      </w:r>
      <w:r w:rsidR="00547BAF">
        <w:rPr>
          <w:rFonts w:ascii="GHEA Grapalat" w:hAnsi="GHEA Grapalat"/>
          <w:lang w:val="hy-AM"/>
        </w:rPr>
        <w:t>3</w:t>
      </w:r>
      <w:r w:rsidR="00E14EF5" w:rsidRPr="009F3DC7">
        <w:rPr>
          <w:rFonts w:ascii="GHEA Grapalat" w:hAnsi="GHEA Grapalat"/>
        </w:rPr>
        <w:t>)</w:t>
      </w:r>
      <w:r w:rsidR="00E14EF5">
        <w:rPr>
          <w:rFonts w:ascii="GHEA Grapalat" w:hAnsi="GHEA Grapalat"/>
          <w:lang w:val="hy-AM"/>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4"/>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w:t>
      </w:r>
      <w:r w:rsidR="005E4DDB" w:rsidRPr="00BB6372">
        <w:rPr>
          <w:rFonts w:ascii="GHEA Grapalat" w:hAnsi="GHEA Grapalat" w:cs="Sylfaen"/>
        </w:rPr>
        <w:lastRenderedPageBreak/>
        <w:t xml:space="preserve">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032D5D">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9DDC7CC" w14:textId="77777777" w:rsidR="00BB28C8" w:rsidRPr="00124BE9"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032D5D">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4B6E7D69" w:rsidR="00BB28C8" w:rsidRDefault="00BB28C8" w:rsidP="00032D5D">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8CE0EA4" w14:textId="77777777" w:rsidR="00B2713D" w:rsidRPr="009F3DC7" w:rsidRDefault="00B2713D" w:rsidP="00032D5D">
      <w:pPr>
        <w:widowControl w:val="0"/>
        <w:tabs>
          <w:tab w:val="left" w:pos="1276"/>
        </w:tabs>
        <w:ind w:firstLine="567"/>
        <w:jc w:val="both"/>
        <w:rPr>
          <w:rFonts w:ascii="GHEA Grapalat" w:hAnsi="GHEA Grapalat"/>
        </w:rPr>
      </w:pPr>
    </w:p>
    <w:p w14:paraId="2D2B7696" w14:textId="77777777" w:rsidR="00BB28C8" w:rsidRPr="009F3DC7" w:rsidRDefault="00BB28C8" w:rsidP="00032D5D">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032D5D">
      <w:pPr>
        <w:widowControl w:val="0"/>
        <w:tabs>
          <w:tab w:val="left" w:pos="1276"/>
        </w:tabs>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9F3DC7">
        <w:rPr>
          <w:rFonts w:ascii="GHEA Grapalat" w:hAnsi="GHEA Grapalat"/>
        </w:rPr>
        <w:lastRenderedPageBreak/>
        <w:t>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5"/>
        <w:t>32</w:t>
      </w:r>
      <w:r w:rsidRPr="009F3DC7">
        <w:rPr>
          <w:rFonts w:ascii="GHEA Grapalat" w:hAnsi="GHEA Grapalat"/>
        </w:rPr>
        <w:t>.</w:t>
      </w:r>
    </w:p>
    <w:p w14:paraId="1582AE9D"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032D5D">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032D5D">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7C1C26A" w14:textId="77777777" w:rsidR="005F0F8B" w:rsidRPr="009F3DC7" w:rsidRDefault="005F0F8B" w:rsidP="005F0F8B">
      <w:pPr>
        <w:widowControl w:val="0"/>
        <w:tabs>
          <w:tab w:val="left" w:pos="1134"/>
        </w:tabs>
        <w:ind w:firstLine="562"/>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6F4C38AB" w14:textId="77777777" w:rsidR="005F0F8B" w:rsidRPr="009F3DC7" w:rsidRDefault="005F0F8B" w:rsidP="005F0F8B">
      <w:pPr>
        <w:widowControl w:val="0"/>
        <w:tabs>
          <w:tab w:val="left" w:pos="1134"/>
        </w:tabs>
        <w:ind w:firstLine="562"/>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5A26E1FE" w14:textId="77777777" w:rsidR="005F0F8B" w:rsidRPr="009F3DC7" w:rsidRDefault="005F0F8B" w:rsidP="005F0F8B">
      <w:pPr>
        <w:widowControl w:val="0"/>
        <w:tabs>
          <w:tab w:val="left" w:pos="1134"/>
        </w:tabs>
        <w:ind w:firstLine="562"/>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Pr>
          <w:rFonts w:ascii="GHEA Grapalat" w:hAnsi="GHEA Grapalat"/>
          <w:lang w:val="hy-AM"/>
        </w:rPr>
        <w:t xml:space="preserve">. </w:t>
      </w:r>
      <w:r w:rsidRPr="00B07E40">
        <w:rPr>
          <w:rFonts w:ascii="GHEA Grapalat" w:hAnsi="GHEA Grapalat"/>
        </w:rPr>
        <w:t xml:space="preserve">При этом в случае применения настоящего подпункта </w:t>
      </w:r>
      <w:r>
        <w:rPr>
          <w:rFonts w:ascii="GHEA Grapalat" w:hAnsi="GHEA Grapalat"/>
        </w:rPr>
        <w:t>субподрядчиком</w:t>
      </w:r>
      <w:r w:rsidRPr="00B07E40">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Pr="0080765B">
        <w:rPr>
          <w:rFonts w:ascii="GHEA Grapalat" w:hAnsi="GHEA Grapalat"/>
        </w:rPr>
        <w:t>.</w:t>
      </w:r>
      <w:r>
        <w:rPr>
          <w:rStyle w:val="FootnoteReference"/>
          <w:rFonts w:ascii="GHEA Grapalat" w:hAnsi="GHEA Grapalat"/>
        </w:rPr>
        <w:footnoteReference w:customMarkFollows="1" w:id="26"/>
        <w:t>33</w:t>
      </w:r>
    </w:p>
    <w:p w14:paraId="7BD5AE23"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lastRenderedPageBreak/>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27"/>
        <w:t>34</w:t>
      </w:r>
      <w:r w:rsidRPr="009F3DC7">
        <w:rPr>
          <w:rFonts w:ascii="GHEA Grapalat" w:hAnsi="GHEA Grapalat"/>
        </w:rPr>
        <w:t>.</w:t>
      </w:r>
    </w:p>
    <w:p w14:paraId="4F8673DE" w14:textId="77777777" w:rsidR="00BB28C8" w:rsidRPr="00124BE9" w:rsidRDefault="00BB28C8" w:rsidP="00032D5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032D5D">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032D5D">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032D5D">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lastRenderedPageBreak/>
        <w:t>Подрядчик</w:t>
      </w:r>
      <w:r w:rsidR="00187EDB" w:rsidRPr="00DC64D2">
        <w:rPr>
          <w:rFonts w:ascii="GHEA Grapalat" w:hAnsi="GHEA Grapalat"/>
          <w:spacing w:val="-4"/>
        </w:rPr>
        <w:t>а</w:t>
      </w:r>
      <w:r w:rsidR="004B4A95" w:rsidRPr="00DC64D2">
        <w:rPr>
          <w:rFonts w:ascii="GHEA Grapalat" w:hAnsi="GHEA Grapalat"/>
          <w:spacing w:val="-4"/>
        </w:rPr>
        <w:t>.</w:t>
      </w:r>
    </w:p>
    <w:p w14:paraId="67C45E5C" w14:textId="77777777" w:rsidR="00A1306D" w:rsidRPr="009A510B" w:rsidRDefault="00A1306D" w:rsidP="00032D5D">
      <w:pPr>
        <w:jc w:val="both"/>
        <w:rPr>
          <w:ins w:id="19" w:author="Inesa Kocharyan" w:date="2025-02-07T10:55:00Z"/>
          <w:rStyle w:val="ezkurwreuab5ozgtqnkl"/>
          <w:rFonts w:ascii="GHEA Grapalat" w:hAnsi="GHEA Grapalat"/>
          <w:lang w:val="hy-AM"/>
        </w:rPr>
      </w:pPr>
      <w:r w:rsidRPr="002D714B">
        <w:rPr>
          <w:rFonts w:ascii="GHEA Grapalat" w:eastAsiaTheme="minorHAnsi" w:hAnsi="GHEA Grapalat" w:cstheme="minorBidi"/>
          <w:sz w:val="22"/>
          <w:szCs w:val="22"/>
        </w:rPr>
        <w:t xml:space="preserve">     8.12 </w:t>
      </w:r>
      <w:r w:rsidRPr="002D714B">
        <w:rPr>
          <w:rFonts w:ascii="GHEA Grapalat" w:hAnsi="GHEA Grapalat"/>
          <w:spacing w:val="-4"/>
        </w:rPr>
        <w:t>Подрядчик</w:t>
      </w:r>
      <w:ins w:id="20" w:author="Inesa Kocharyan" w:date="2025-02-07T10:55:00Z">
        <w:r w:rsidRPr="002D714B">
          <w:rPr>
            <w:rFonts w:ascii="GHEA Grapalat" w:hAnsi="GHEA Grapalat"/>
            <w:color w:val="000000" w:themeColor="text1"/>
          </w:rPr>
          <w:t xml:space="preserve"> </w:t>
        </w:r>
      </w:ins>
      <w:r w:rsidRPr="002D714B">
        <w:rPr>
          <w:rStyle w:val="ezkurwreuab5ozgtqnkl"/>
          <w:rFonts w:ascii="GHEA Grapalat" w:hAnsi="GHEA Grapalat"/>
        </w:rPr>
        <w:t>имеет право</w:t>
      </w:r>
      <w:r w:rsidRPr="002D714B">
        <w:rPr>
          <w:rFonts w:ascii="GHEA Grapalat" w:hAnsi="GHEA Grapalat"/>
        </w:rPr>
        <w:t xml:space="preserve"> </w:t>
      </w:r>
      <w:r w:rsidRPr="002D714B">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2D714B">
        <w:rPr>
          <w:rFonts w:ascii="GHEA Grapalat" w:hAnsi="GHEA Grapalat"/>
        </w:rPr>
        <w:t xml:space="preserve"> </w:t>
      </w:r>
      <w:r w:rsidRPr="002D714B">
        <w:rPr>
          <w:rStyle w:val="ezkurwreuab5ozgtqnkl"/>
          <w:rFonts w:ascii="GHEA Grapalat" w:hAnsi="GHEA Grapalat"/>
        </w:rPr>
        <w:t xml:space="preserve">(далее-договор факторинга). В </w:t>
      </w:r>
      <w:r w:rsidRPr="002D714B">
        <w:rPr>
          <w:rFonts w:ascii="GHEA Grapalat" w:hAnsi="GHEA Grapalat"/>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2D714B">
        <w:rPr>
          <w:rStyle w:val="ezkurwreuab5ozgtqnkl"/>
          <w:rFonts w:ascii="GHEA Grapalat" w:hAnsi="GHEA Grapalat"/>
        </w:rPr>
        <w:t>Заказчик</w:t>
      </w:r>
      <w:r w:rsidRPr="002D714B">
        <w:rPr>
          <w:rFonts w:ascii="GHEA Grapalat" w:hAnsi="GHEA Grapalat"/>
        </w:rPr>
        <w:t xml:space="preserve"> </w:t>
      </w:r>
      <w:r w:rsidRPr="002D714B">
        <w:rPr>
          <w:rStyle w:val="ezkurwreuab5ozgtqnkl"/>
          <w:rFonts w:ascii="GHEA Grapalat" w:hAnsi="GHEA Grapalat"/>
        </w:rPr>
        <w:t xml:space="preserve">при осуществлении платежей обеспечивает расчет и зачет штрафов и пеней </w:t>
      </w:r>
      <w:r w:rsidRPr="002D714B">
        <w:rPr>
          <w:rFonts w:ascii="GHEA Grapalat" w:hAnsi="GHEA Grapalat"/>
          <w:spacing w:val="-4"/>
        </w:rPr>
        <w:t>Подрядчику</w:t>
      </w:r>
      <w:r w:rsidRPr="002D714B">
        <w:rPr>
          <w:rFonts w:ascii="GHEA Grapalat" w:hAnsi="GHEA Grapalat"/>
        </w:rPr>
        <w:t xml:space="preserve"> </w:t>
      </w:r>
      <w:r w:rsidRPr="002D714B">
        <w:rPr>
          <w:rStyle w:val="ezkurwreuab5ozgtqnkl"/>
          <w:rFonts w:ascii="GHEA Grapalat" w:hAnsi="GHEA Grapalat"/>
        </w:rPr>
        <w:t>с суммами, подлежащими уплате, независимо от</w:t>
      </w:r>
      <w:r w:rsidRPr="002D714B">
        <w:rPr>
          <w:rFonts w:ascii="GHEA Grapalat" w:hAnsi="GHEA Grapalat"/>
        </w:rPr>
        <w:t xml:space="preserve"> </w:t>
      </w:r>
      <w:r w:rsidRPr="002D714B">
        <w:rPr>
          <w:rStyle w:val="ezkurwreuab5ozgtqnkl"/>
          <w:rFonts w:ascii="GHEA Grapalat" w:hAnsi="GHEA Grapalat"/>
        </w:rPr>
        <w:t>того,</w:t>
      </w:r>
      <w:r w:rsidRPr="002D714B">
        <w:rPr>
          <w:rFonts w:ascii="GHEA Grapalat" w:hAnsi="GHEA Grapalat"/>
        </w:rPr>
        <w:t xml:space="preserve"> </w:t>
      </w:r>
      <w:r w:rsidRPr="002D714B">
        <w:rPr>
          <w:rStyle w:val="ezkurwreuab5ozgtqnkl"/>
          <w:rFonts w:ascii="GHEA Grapalat" w:hAnsi="GHEA Grapalat"/>
        </w:rPr>
        <w:t>было ли</w:t>
      </w:r>
      <w:r w:rsidRPr="002D714B">
        <w:rPr>
          <w:rFonts w:ascii="GHEA Grapalat" w:hAnsi="GHEA Grapalat"/>
        </w:rPr>
        <w:t xml:space="preserve"> </w:t>
      </w:r>
      <w:r w:rsidRPr="002D714B">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2D714B">
        <w:rPr>
          <w:rStyle w:val="ezkurwreuab5ozgtqnkl"/>
          <w:rFonts w:ascii="GHEA Grapalat" w:hAnsi="GHEA Grapalat"/>
        </w:rPr>
        <w:t>При</w:t>
      </w:r>
      <w:r w:rsidRPr="002D714B">
        <w:rPr>
          <w:rFonts w:ascii="GHEA Grapalat" w:hAnsi="GHEA Grapalat"/>
        </w:rPr>
        <w:t xml:space="preserve"> </w:t>
      </w:r>
      <w:r w:rsidRPr="002D714B">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2D714B">
        <w:rPr>
          <w:rStyle w:val="ezkurwreuab5ozgtqnkl"/>
          <w:rFonts w:ascii="GHEA Grapalat" w:hAnsi="GHEA Grapalat"/>
        </w:rPr>
        <w:t xml:space="preserve"> 5) Заказчик</w:t>
      </w:r>
      <w:r w:rsidRPr="002D714B">
        <w:rPr>
          <w:rFonts w:ascii="GHEA Grapalat" w:hAnsi="GHEA Grapalat"/>
        </w:rPr>
        <w:t xml:space="preserve"> </w:t>
      </w:r>
      <w:r w:rsidRPr="002D714B">
        <w:rPr>
          <w:rStyle w:val="ezkurwreuab5ozgtqnkl"/>
          <w:rFonts w:ascii="GHEA Grapalat" w:hAnsi="GHEA Grapalat"/>
        </w:rPr>
        <w:t>производит платеж, установленный договором, финансовому</w:t>
      </w:r>
      <w:r w:rsidRPr="002D714B">
        <w:rPr>
          <w:rFonts w:ascii="GHEA Grapalat" w:hAnsi="GHEA Grapalat"/>
        </w:rPr>
        <w:t xml:space="preserve"> </w:t>
      </w:r>
      <w:r w:rsidRPr="002D714B">
        <w:rPr>
          <w:rStyle w:val="ezkurwreuab5ozgtqnkl"/>
          <w:rFonts w:ascii="GHEA Grapalat" w:hAnsi="GHEA Grapalat"/>
        </w:rPr>
        <w:t>агенту, если</w:t>
      </w:r>
      <w:r w:rsidRPr="002D714B">
        <w:rPr>
          <w:rFonts w:ascii="GHEA Grapalat" w:hAnsi="GHEA Grapalat"/>
        </w:rPr>
        <w:t xml:space="preserve"> </w:t>
      </w:r>
      <w:r w:rsidRPr="002D714B">
        <w:rPr>
          <w:rStyle w:val="ezkurwreuab5ozgtqnkl"/>
          <w:rFonts w:ascii="GHEA Grapalat" w:hAnsi="GHEA Grapalat"/>
        </w:rPr>
        <w:t>уведомление</w:t>
      </w:r>
      <w:r w:rsidRPr="002D714B">
        <w:rPr>
          <w:rFonts w:ascii="GHEA Grapalat" w:hAnsi="GHEA Grapalat"/>
        </w:rPr>
        <w:t xml:space="preserve"> </w:t>
      </w:r>
      <w:r w:rsidRPr="002D714B">
        <w:rPr>
          <w:rStyle w:val="ezkurwreuab5ozgtqnkl"/>
          <w:rFonts w:ascii="GHEA Grapalat" w:hAnsi="GHEA Grapalat"/>
        </w:rPr>
        <w:t>было получено</w:t>
      </w:r>
      <w:r w:rsidRPr="002D714B">
        <w:rPr>
          <w:rFonts w:ascii="GHEA Grapalat" w:hAnsi="GHEA Grapalat"/>
        </w:rPr>
        <w:t xml:space="preserve"> </w:t>
      </w:r>
      <w:r w:rsidRPr="002D714B">
        <w:rPr>
          <w:rStyle w:val="ezkurwreuab5ozgtqnkl"/>
          <w:rFonts w:ascii="GHEA Grapalat" w:hAnsi="GHEA Grapalat"/>
        </w:rPr>
        <w:t>в день, предшествующий дню внесения Заказчиком платежного поручения и копии протокола в казначейскую систему уполномоченного органа.</w:t>
      </w:r>
      <w:r w:rsidRPr="002D714B">
        <w:rPr>
          <w:rStyle w:val="ezkurwreuab5ozgtqnkl"/>
          <w:rFonts w:ascii="GHEA Grapalat" w:hAnsi="GHEA Grapalat"/>
          <w:vertAlign w:val="superscript"/>
        </w:rPr>
        <w:t>35</w:t>
      </w:r>
    </w:p>
    <w:p w14:paraId="7364E608" w14:textId="77777777" w:rsidR="00A1306D" w:rsidRPr="002D714B" w:rsidRDefault="00A1306D" w:rsidP="00032D5D">
      <w:pPr>
        <w:widowControl w:val="0"/>
        <w:tabs>
          <w:tab w:val="left" w:pos="1276"/>
        </w:tabs>
        <w:ind w:firstLine="567"/>
        <w:jc w:val="both"/>
        <w:rPr>
          <w:rFonts w:ascii="GHEA Grapalat" w:hAnsi="GHEA Grapalat"/>
        </w:rPr>
      </w:pPr>
      <w:r w:rsidRPr="002D714B">
        <w:rPr>
          <w:rFonts w:ascii="GHEA Grapalat" w:hAnsi="GHEA Grapalat"/>
        </w:rPr>
        <w:t>8.13.</w:t>
      </w:r>
      <w:r w:rsidRPr="002D714B">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00D9AF5B" w14:textId="77777777" w:rsidR="00A1306D" w:rsidRPr="00873DBD" w:rsidRDefault="00A1306D" w:rsidP="00032D5D">
      <w:pPr>
        <w:widowControl w:val="0"/>
        <w:tabs>
          <w:tab w:val="left" w:pos="1276"/>
        </w:tabs>
        <w:ind w:firstLine="567"/>
        <w:jc w:val="both"/>
        <w:rPr>
          <w:rFonts w:ascii="GHEA Grapalat" w:hAnsi="GHEA Grapalat"/>
        </w:rPr>
      </w:pPr>
      <w:r w:rsidRPr="002D714B">
        <w:rPr>
          <w:rFonts w:ascii="GHEA Grapalat" w:hAnsi="GHEA Grapalat"/>
        </w:rPr>
        <w:t>8.14.</w:t>
      </w:r>
      <w:r w:rsidRPr="002D714B">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w:t>
      </w:r>
      <w:r w:rsidRPr="00873DBD">
        <w:rPr>
          <w:rFonts w:ascii="GHEA Grapalat" w:hAnsi="GHEA Grapalat"/>
        </w:rPr>
        <w:t>Приложения № 1, № 2, № 3, № 4 , № 4.1 и № 5 к настоящему договору считаются неотъемлемой частью договора.</w:t>
      </w:r>
    </w:p>
    <w:p w14:paraId="56C594EA" w14:textId="4414A031" w:rsidR="00BB28C8" w:rsidRDefault="00BB28C8" w:rsidP="00032D5D">
      <w:pPr>
        <w:widowControl w:val="0"/>
        <w:tabs>
          <w:tab w:val="left" w:pos="1276"/>
        </w:tabs>
        <w:ind w:firstLine="567"/>
        <w:jc w:val="both"/>
        <w:rPr>
          <w:rFonts w:ascii="GHEA Grapalat" w:hAnsi="GHEA Grapalat"/>
        </w:rPr>
      </w:pPr>
      <w:r w:rsidRPr="009F3DC7">
        <w:rPr>
          <w:rFonts w:ascii="GHEA Grapalat" w:hAnsi="GHEA Grapalat"/>
        </w:rPr>
        <w:t>8.1</w:t>
      </w:r>
      <w:r w:rsidR="00A1306D">
        <w:rPr>
          <w:rFonts w:ascii="GHEA Grapalat" w:hAnsi="GHEA Grapalat"/>
          <w:lang w:val="hy-AM"/>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66523FE1" w14:textId="77777777" w:rsidR="00B2713D" w:rsidRPr="009F3DC7" w:rsidRDefault="00B2713D" w:rsidP="00032D5D">
      <w:pPr>
        <w:widowControl w:val="0"/>
        <w:tabs>
          <w:tab w:val="left" w:pos="1276"/>
        </w:tabs>
        <w:ind w:firstLine="567"/>
        <w:jc w:val="both"/>
        <w:rPr>
          <w:rFonts w:ascii="GHEA Grapalat" w:hAnsi="GHEA Grapalat"/>
        </w:rPr>
      </w:pPr>
    </w:p>
    <w:p w14:paraId="03593EB1" w14:textId="77777777" w:rsidR="00BB28C8" w:rsidRPr="009F3DC7" w:rsidRDefault="00BB28C8" w:rsidP="00032D5D">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032D5D">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032D5D">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032D5D">
            <w:pPr>
              <w:widowControl w:val="0"/>
              <w:jc w:val="center"/>
              <w:rPr>
                <w:rFonts w:ascii="GHEA Grapalat" w:hAnsi="GHEA Grapalat"/>
              </w:rPr>
            </w:pPr>
          </w:p>
        </w:tc>
        <w:tc>
          <w:tcPr>
            <w:tcW w:w="4343" w:type="dxa"/>
          </w:tcPr>
          <w:p w14:paraId="54A50A05"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032D5D">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032D5D">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032D5D">
      <w:pPr>
        <w:widowControl w:val="0"/>
        <w:tabs>
          <w:tab w:val="left" w:pos="1276"/>
        </w:tabs>
        <w:ind w:firstLine="567"/>
        <w:jc w:val="both"/>
        <w:rPr>
          <w:rFonts w:ascii="GHEA Grapalat" w:hAnsi="GHEA Grapalat"/>
          <w:i/>
          <w:lang w:val="en-US"/>
        </w:rPr>
      </w:pPr>
    </w:p>
    <w:p w14:paraId="07788426" w14:textId="77777777" w:rsidR="00BB28C8" w:rsidRPr="009F3DC7" w:rsidRDefault="00BB28C8" w:rsidP="00032D5D">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032D5D">
      <w:pPr>
        <w:widowControl w:val="0"/>
        <w:ind w:firstLine="567"/>
        <w:rPr>
          <w:rFonts w:ascii="GHEA Grapalat" w:hAnsi="GHEA Grapalat"/>
          <w:i/>
        </w:rPr>
      </w:pPr>
      <w:r w:rsidRPr="009F3DC7">
        <w:rPr>
          <w:rFonts w:ascii="GHEA Grapalat" w:hAnsi="GHEA Grapalat"/>
        </w:rPr>
        <w:br w:type="page"/>
      </w:r>
    </w:p>
    <w:p w14:paraId="5EC04BF5" w14:textId="77777777" w:rsidR="00A67C15" w:rsidRDefault="00A67C15" w:rsidP="00032D5D">
      <w:pPr>
        <w:widowControl w:val="0"/>
        <w:ind w:firstLine="567"/>
        <w:jc w:val="right"/>
        <w:rPr>
          <w:rFonts w:ascii="GHEA Grapalat" w:hAnsi="GHEA Grapalat"/>
          <w:i/>
        </w:rPr>
        <w:sectPr w:rsidR="00A67C15" w:rsidSect="00616DD1">
          <w:footerReference w:type="default" r:id="rId9"/>
          <w:footnotePr>
            <w:pos w:val="beneathText"/>
          </w:footnotePr>
          <w:type w:val="nextColumn"/>
          <w:pgSz w:w="11907" w:h="16840" w:code="9"/>
          <w:pgMar w:top="900" w:right="1418" w:bottom="630" w:left="1418" w:header="561" w:footer="561" w:gutter="0"/>
          <w:cols w:space="720"/>
          <w:docGrid w:linePitch="326"/>
        </w:sectPr>
      </w:pPr>
    </w:p>
    <w:p w14:paraId="7D178500"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048F8880" w14:textId="11744A34" w:rsidR="00C715FB" w:rsidRDefault="00C715FB" w:rsidP="00032D5D">
      <w:pPr>
        <w:widowControl w:val="0"/>
        <w:ind w:firstLine="567"/>
        <w:jc w:val="center"/>
        <w:rPr>
          <w:rFonts w:ascii="GHEA Grapalat" w:hAnsi="GHEA Grapalat"/>
          <w:b/>
        </w:rPr>
      </w:pPr>
    </w:p>
    <w:p w14:paraId="2A58B8DA" w14:textId="54B239D9" w:rsidR="006D055E" w:rsidRDefault="006D055E" w:rsidP="00032D5D">
      <w:pPr>
        <w:widowControl w:val="0"/>
        <w:ind w:firstLine="567"/>
        <w:jc w:val="center"/>
        <w:rPr>
          <w:rFonts w:ascii="GHEA Grapalat" w:hAnsi="GHEA Grapalat"/>
          <w:b/>
        </w:rPr>
      </w:pPr>
    </w:p>
    <w:tbl>
      <w:tblPr>
        <w:tblW w:w="151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1876"/>
        <w:gridCol w:w="2708"/>
        <w:gridCol w:w="1252"/>
        <w:gridCol w:w="1753"/>
        <w:gridCol w:w="1172"/>
        <w:gridCol w:w="2615"/>
        <w:gridCol w:w="2596"/>
        <w:gridCol w:w="21"/>
      </w:tblGrid>
      <w:tr w:rsidR="00A67C15" w14:paraId="42835C09" w14:textId="77777777" w:rsidTr="00375C4E">
        <w:trPr>
          <w:trHeight w:val="360"/>
        </w:trPr>
        <w:tc>
          <w:tcPr>
            <w:tcW w:w="15162" w:type="dxa"/>
            <w:gridSpan w:val="9"/>
            <w:noWrap/>
            <w:hideMark/>
          </w:tcPr>
          <w:p w14:paraId="706DE1FB" w14:textId="77777777" w:rsidR="00A67C15" w:rsidRDefault="00A67C15">
            <w:pPr>
              <w:jc w:val="center"/>
              <w:rPr>
                <w:rFonts w:ascii="Calibri" w:hAnsi="Calibri" w:cs="Calibri"/>
                <w:sz w:val="28"/>
                <w:szCs w:val="28"/>
              </w:rPr>
            </w:pPr>
            <w:r>
              <w:rPr>
                <w:rFonts w:ascii="Calibri" w:hAnsi="Calibri" w:cs="Calibri"/>
                <w:sz w:val="28"/>
                <w:szCs w:val="28"/>
              </w:rPr>
              <w:t>ТЕХНИЧЕСКАЯ ХАРАКТЕРИСТИКА – ГРАФИК ЗАКУПОК</w:t>
            </w:r>
          </w:p>
        </w:tc>
      </w:tr>
      <w:tr w:rsidR="00A67C15" w14:paraId="057EB723" w14:textId="77777777" w:rsidTr="00375C4E">
        <w:trPr>
          <w:gridAfter w:val="1"/>
          <w:wAfter w:w="21" w:type="dxa"/>
          <w:trHeight w:val="660"/>
        </w:trPr>
        <w:tc>
          <w:tcPr>
            <w:tcW w:w="1169" w:type="dxa"/>
            <w:vMerge w:val="restart"/>
            <w:shd w:val="clear" w:color="000000" w:fill="FFFFFF"/>
            <w:vAlign w:val="center"/>
            <w:hideMark/>
          </w:tcPr>
          <w:p w14:paraId="332D8481" w14:textId="77777777" w:rsidR="00A67C15" w:rsidRDefault="00A67C15">
            <w:pPr>
              <w:jc w:val="center"/>
              <w:rPr>
                <w:rFonts w:ascii="Sylfaen" w:hAnsi="Sylfaen" w:cs="Calibri"/>
                <w:sz w:val="22"/>
                <w:szCs w:val="22"/>
              </w:rPr>
            </w:pPr>
            <w:r>
              <w:rPr>
                <w:rFonts w:ascii="Sylfaen" w:hAnsi="Sylfaen" w:cs="Calibri"/>
                <w:sz w:val="22"/>
                <w:szCs w:val="22"/>
              </w:rPr>
              <w:t>No</w:t>
            </w:r>
          </w:p>
        </w:tc>
        <w:tc>
          <w:tcPr>
            <w:tcW w:w="1876" w:type="dxa"/>
            <w:vMerge w:val="restart"/>
            <w:shd w:val="clear" w:color="000000" w:fill="FFFFFF"/>
            <w:vAlign w:val="center"/>
            <w:hideMark/>
          </w:tcPr>
          <w:p w14:paraId="744110DE" w14:textId="77777777" w:rsidR="00A67C15" w:rsidRDefault="00A67C15">
            <w:pPr>
              <w:jc w:val="center"/>
              <w:rPr>
                <w:rFonts w:ascii="Sylfaen" w:hAnsi="Sylfaen" w:cs="Calibri"/>
                <w:sz w:val="22"/>
                <w:szCs w:val="22"/>
              </w:rPr>
            </w:pPr>
            <w:r>
              <w:rPr>
                <w:rFonts w:ascii="Sylfaen" w:hAnsi="Sylfaen" w:cs="Calibri"/>
                <w:sz w:val="22"/>
                <w:szCs w:val="22"/>
              </w:rPr>
              <w:t>Код           (CPV)</w:t>
            </w:r>
          </w:p>
        </w:tc>
        <w:tc>
          <w:tcPr>
            <w:tcW w:w="2708" w:type="dxa"/>
            <w:vMerge w:val="restart"/>
            <w:shd w:val="clear" w:color="000000" w:fill="FFFFFF"/>
            <w:vAlign w:val="center"/>
            <w:hideMark/>
          </w:tcPr>
          <w:p w14:paraId="166D3E3A" w14:textId="5D4EC522" w:rsidR="00A67C15" w:rsidRDefault="00A67C15">
            <w:pPr>
              <w:jc w:val="center"/>
              <w:rPr>
                <w:rFonts w:ascii="Sylfaen" w:hAnsi="Sylfaen" w:cs="Calibri"/>
                <w:b/>
                <w:bCs/>
                <w:sz w:val="22"/>
                <w:szCs w:val="22"/>
              </w:rPr>
            </w:pPr>
            <w:r>
              <w:rPr>
                <w:rFonts w:ascii="Sylfaen" w:hAnsi="Sylfaen" w:cs="Calibri"/>
                <w:b/>
                <w:bCs/>
                <w:sz w:val="22"/>
                <w:szCs w:val="22"/>
              </w:rPr>
              <w:t xml:space="preserve">Наименование </w:t>
            </w:r>
            <w:r w:rsidR="00375C4E">
              <w:rPr>
                <w:rFonts w:ascii="Sylfaen" w:hAnsi="Sylfaen" w:cs="Calibri"/>
                <w:b/>
                <w:bCs/>
                <w:sz w:val="22"/>
                <w:szCs w:val="22"/>
              </w:rPr>
              <w:t>работы</w:t>
            </w:r>
          </w:p>
        </w:tc>
        <w:tc>
          <w:tcPr>
            <w:tcW w:w="1252" w:type="dxa"/>
            <w:vMerge w:val="restart"/>
            <w:shd w:val="clear" w:color="000000" w:fill="FFFFFF"/>
            <w:vAlign w:val="center"/>
            <w:hideMark/>
          </w:tcPr>
          <w:p w14:paraId="77F8F8EE" w14:textId="77777777" w:rsidR="00A67C15" w:rsidRDefault="00A67C15">
            <w:pPr>
              <w:jc w:val="center"/>
              <w:rPr>
                <w:rFonts w:ascii="Sylfaen" w:hAnsi="Sylfaen" w:cs="Calibri"/>
                <w:b/>
                <w:bCs/>
                <w:sz w:val="22"/>
                <w:szCs w:val="22"/>
              </w:rPr>
            </w:pPr>
            <w:r>
              <w:rPr>
                <w:rFonts w:ascii="Sylfaen" w:hAnsi="Sylfaen" w:cs="Calibri"/>
                <w:b/>
                <w:bCs/>
                <w:sz w:val="22"/>
                <w:szCs w:val="22"/>
              </w:rPr>
              <w:t>Единица измерения</w:t>
            </w:r>
          </w:p>
        </w:tc>
        <w:tc>
          <w:tcPr>
            <w:tcW w:w="1753" w:type="dxa"/>
            <w:vMerge w:val="restart"/>
            <w:shd w:val="clear" w:color="000000" w:fill="FFFFFF"/>
            <w:vAlign w:val="center"/>
            <w:hideMark/>
          </w:tcPr>
          <w:p w14:paraId="2572B5B4" w14:textId="77777777" w:rsidR="00A67C15" w:rsidRDefault="00A67C15">
            <w:pPr>
              <w:jc w:val="center"/>
              <w:rPr>
                <w:rFonts w:ascii="Sylfaen" w:hAnsi="Sylfaen" w:cs="Calibri"/>
                <w:b/>
                <w:bCs/>
                <w:sz w:val="22"/>
                <w:szCs w:val="22"/>
              </w:rPr>
            </w:pPr>
            <w:r>
              <w:rPr>
                <w:rFonts w:ascii="Sylfaen" w:hAnsi="Sylfaen" w:cs="Calibri"/>
                <w:b/>
                <w:bCs/>
                <w:sz w:val="22"/>
                <w:szCs w:val="22"/>
              </w:rPr>
              <w:t>Общий итог</w:t>
            </w:r>
            <w:r>
              <w:rPr>
                <w:rFonts w:ascii="Sylfaen" w:hAnsi="Sylfaen" w:cs="Calibri"/>
                <w:b/>
                <w:bCs/>
                <w:sz w:val="22"/>
                <w:szCs w:val="22"/>
              </w:rPr>
              <w:br/>
              <w:t xml:space="preserve"> /драм РА/</w:t>
            </w:r>
          </w:p>
        </w:tc>
        <w:tc>
          <w:tcPr>
            <w:tcW w:w="1172" w:type="dxa"/>
            <w:vMerge w:val="restart"/>
            <w:shd w:val="clear" w:color="000000" w:fill="FFFFFF"/>
            <w:vAlign w:val="center"/>
            <w:hideMark/>
          </w:tcPr>
          <w:p w14:paraId="3CB17BF4" w14:textId="77777777" w:rsidR="00A67C15" w:rsidRDefault="00A67C15">
            <w:pPr>
              <w:jc w:val="center"/>
              <w:rPr>
                <w:rFonts w:ascii="Sylfaen" w:hAnsi="Sylfaen" w:cs="Calibri"/>
                <w:b/>
                <w:bCs/>
                <w:sz w:val="22"/>
                <w:szCs w:val="22"/>
              </w:rPr>
            </w:pPr>
            <w:r>
              <w:rPr>
                <w:rFonts w:ascii="Sylfaen" w:hAnsi="Sylfaen" w:cs="Calibri"/>
                <w:b/>
                <w:bCs/>
                <w:sz w:val="22"/>
                <w:szCs w:val="22"/>
              </w:rPr>
              <w:t>Общее количество</w:t>
            </w:r>
          </w:p>
        </w:tc>
        <w:tc>
          <w:tcPr>
            <w:tcW w:w="2615" w:type="dxa"/>
            <w:shd w:val="clear" w:color="000000" w:fill="FFFFFF"/>
            <w:vAlign w:val="center"/>
            <w:hideMark/>
          </w:tcPr>
          <w:p w14:paraId="7FED1701" w14:textId="77777777" w:rsidR="00A67C15" w:rsidRDefault="00A67C15">
            <w:pPr>
              <w:jc w:val="center"/>
              <w:rPr>
                <w:rFonts w:ascii="Sylfaen" w:hAnsi="Sylfaen" w:cs="Calibri"/>
                <w:b/>
                <w:bCs/>
                <w:sz w:val="22"/>
                <w:szCs w:val="22"/>
              </w:rPr>
            </w:pPr>
            <w:r>
              <w:rPr>
                <w:rFonts w:ascii="Sylfaen" w:hAnsi="Sylfaen" w:cs="Calibri"/>
                <w:b/>
                <w:bCs/>
                <w:sz w:val="22"/>
                <w:szCs w:val="22"/>
              </w:rPr>
              <w:t>Услуга</w:t>
            </w:r>
          </w:p>
        </w:tc>
        <w:tc>
          <w:tcPr>
            <w:tcW w:w="2596" w:type="dxa"/>
            <w:shd w:val="clear" w:color="000000" w:fill="FFFFFF"/>
            <w:vAlign w:val="center"/>
            <w:hideMark/>
          </w:tcPr>
          <w:p w14:paraId="459879A0" w14:textId="77777777" w:rsidR="00A67C15" w:rsidRDefault="00A67C15">
            <w:pPr>
              <w:jc w:val="center"/>
              <w:rPr>
                <w:rFonts w:ascii="Sylfaen" w:hAnsi="Sylfaen" w:cs="Calibri"/>
                <w:b/>
                <w:bCs/>
                <w:sz w:val="22"/>
                <w:szCs w:val="22"/>
              </w:rPr>
            </w:pPr>
            <w:r>
              <w:rPr>
                <w:rFonts w:ascii="Sylfaen" w:hAnsi="Sylfaen" w:cs="Calibri"/>
                <w:b/>
                <w:bCs/>
                <w:sz w:val="22"/>
                <w:szCs w:val="22"/>
              </w:rPr>
              <w:t> </w:t>
            </w:r>
          </w:p>
        </w:tc>
      </w:tr>
      <w:tr w:rsidR="00A67C15" w14:paraId="5E7AEDFE" w14:textId="77777777" w:rsidTr="00375C4E">
        <w:trPr>
          <w:gridAfter w:val="1"/>
          <w:wAfter w:w="21" w:type="dxa"/>
          <w:trHeight w:val="750"/>
        </w:trPr>
        <w:tc>
          <w:tcPr>
            <w:tcW w:w="1169" w:type="dxa"/>
            <w:vMerge/>
            <w:vAlign w:val="center"/>
            <w:hideMark/>
          </w:tcPr>
          <w:p w14:paraId="69445C2E" w14:textId="77777777" w:rsidR="00A67C15" w:rsidRDefault="00A67C15">
            <w:pPr>
              <w:rPr>
                <w:rFonts w:ascii="Sylfaen" w:hAnsi="Sylfaen" w:cs="Calibri"/>
                <w:sz w:val="22"/>
                <w:szCs w:val="22"/>
              </w:rPr>
            </w:pPr>
          </w:p>
        </w:tc>
        <w:tc>
          <w:tcPr>
            <w:tcW w:w="1876" w:type="dxa"/>
            <w:vMerge/>
            <w:vAlign w:val="center"/>
            <w:hideMark/>
          </w:tcPr>
          <w:p w14:paraId="7E913FD3" w14:textId="77777777" w:rsidR="00A67C15" w:rsidRDefault="00A67C15">
            <w:pPr>
              <w:rPr>
                <w:rFonts w:ascii="Sylfaen" w:hAnsi="Sylfaen" w:cs="Calibri"/>
                <w:sz w:val="22"/>
                <w:szCs w:val="22"/>
              </w:rPr>
            </w:pPr>
          </w:p>
        </w:tc>
        <w:tc>
          <w:tcPr>
            <w:tcW w:w="2708" w:type="dxa"/>
            <w:vMerge/>
            <w:vAlign w:val="center"/>
            <w:hideMark/>
          </w:tcPr>
          <w:p w14:paraId="388987AE" w14:textId="77777777" w:rsidR="00A67C15" w:rsidRDefault="00A67C15">
            <w:pPr>
              <w:rPr>
                <w:rFonts w:ascii="Sylfaen" w:hAnsi="Sylfaen" w:cs="Calibri"/>
                <w:b/>
                <w:bCs/>
                <w:sz w:val="22"/>
                <w:szCs w:val="22"/>
              </w:rPr>
            </w:pPr>
          </w:p>
        </w:tc>
        <w:tc>
          <w:tcPr>
            <w:tcW w:w="1252" w:type="dxa"/>
            <w:vMerge/>
            <w:vAlign w:val="center"/>
            <w:hideMark/>
          </w:tcPr>
          <w:p w14:paraId="0F26F1AF" w14:textId="77777777" w:rsidR="00A67C15" w:rsidRDefault="00A67C15">
            <w:pPr>
              <w:rPr>
                <w:rFonts w:ascii="Sylfaen" w:hAnsi="Sylfaen" w:cs="Calibri"/>
                <w:b/>
                <w:bCs/>
                <w:sz w:val="22"/>
                <w:szCs w:val="22"/>
              </w:rPr>
            </w:pPr>
          </w:p>
        </w:tc>
        <w:tc>
          <w:tcPr>
            <w:tcW w:w="1753" w:type="dxa"/>
            <w:vMerge/>
            <w:vAlign w:val="center"/>
            <w:hideMark/>
          </w:tcPr>
          <w:p w14:paraId="64128763" w14:textId="77777777" w:rsidR="00A67C15" w:rsidRDefault="00A67C15">
            <w:pPr>
              <w:rPr>
                <w:rFonts w:ascii="Sylfaen" w:hAnsi="Sylfaen" w:cs="Calibri"/>
                <w:b/>
                <w:bCs/>
                <w:sz w:val="22"/>
                <w:szCs w:val="22"/>
              </w:rPr>
            </w:pPr>
          </w:p>
        </w:tc>
        <w:tc>
          <w:tcPr>
            <w:tcW w:w="1172" w:type="dxa"/>
            <w:vMerge/>
            <w:vAlign w:val="center"/>
            <w:hideMark/>
          </w:tcPr>
          <w:p w14:paraId="35E0BF60" w14:textId="77777777" w:rsidR="00A67C15" w:rsidRDefault="00A67C15">
            <w:pPr>
              <w:rPr>
                <w:rFonts w:ascii="Sylfaen" w:hAnsi="Sylfaen" w:cs="Calibri"/>
                <w:b/>
                <w:bCs/>
                <w:sz w:val="22"/>
                <w:szCs w:val="22"/>
              </w:rPr>
            </w:pPr>
          </w:p>
        </w:tc>
        <w:tc>
          <w:tcPr>
            <w:tcW w:w="2615" w:type="dxa"/>
            <w:vAlign w:val="center"/>
            <w:hideMark/>
          </w:tcPr>
          <w:p w14:paraId="0A1A9A9F" w14:textId="77777777" w:rsidR="00A67C15" w:rsidRDefault="00A67C15">
            <w:pPr>
              <w:jc w:val="center"/>
              <w:rPr>
                <w:rFonts w:ascii="GHEA Grapalat" w:hAnsi="GHEA Grapalat" w:cs="Calibri"/>
                <w:b/>
                <w:bCs/>
                <w:sz w:val="22"/>
                <w:szCs w:val="22"/>
              </w:rPr>
            </w:pPr>
            <w:r>
              <w:rPr>
                <w:rFonts w:ascii="GHEA Grapalat" w:hAnsi="GHEA Grapalat" w:cs="Calibri"/>
                <w:b/>
                <w:bCs/>
                <w:sz w:val="22"/>
                <w:szCs w:val="22"/>
              </w:rPr>
              <w:t>Адрес</w:t>
            </w:r>
          </w:p>
        </w:tc>
        <w:tc>
          <w:tcPr>
            <w:tcW w:w="2596" w:type="dxa"/>
            <w:vAlign w:val="center"/>
            <w:hideMark/>
          </w:tcPr>
          <w:p w14:paraId="39AA89F2" w14:textId="77777777" w:rsidR="00A67C15" w:rsidRDefault="00A67C15">
            <w:pPr>
              <w:jc w:val="center"/>
              <w:rPr>
                <w:rFonts w:ascii="GHEA Grapalat" w:hAnsi="GHEA Grapalat" w:cs="Calibri"/>
                <w:b/>
                <w:bCs/>
                <w:sz w:val="22"/>
                <w:szCs w:val="22"/>
              </w:rPr>
            </w:pPr>
            <w:r>
              <w:rPr>
                <w:rFonts w:ascii="GHEA Grapalat" w:hAnsi="GHEA Grapalat" w:cs="Calibri"/>
                <w:b/>
                <w:bCs/>
                <w:sz w:val="22"/>
                <w:szCs w:val="22"/>
              </w:rPr>
              <w:t>Срок</w:t>
            </w:r>
          </w:p>
        </w:tc>
      </w:tr>
      <w:tr w:rsidR="00375C4E" w14:paraId="308279B4" w14:textId="77777777" w:rsidTr="00375C4E">
        <w:trPr>
          <w:gridAfter w:val="1"/>
          <w:wAfter w:w="21" w:type="dxa"/>
          <w:trHeight w:val="1710"/>
        </w:trPr>
        <w:tc>
          <w:tcPr>
            <w:tcW w:w="1169" w:type="dxa"/>
            <w:vMerge w:val="restart"/>
            <w:noWrap/>
            <w:vAlign w:val="center"/>
            <w:hideMark/>
          </w:tcPr>
          <w:p w14:paraId="2D090463" w14:textId="77777777" w:rsidR="00375C4E" w:rsidRDefault="00375C4E" w:rsidP="00375C4E">
            <w:pPr>
              <w:jc w:val="center"/>
              <w:rPr>
                <w:rFonts w:ascii="Arial" w:hAnsi="Arial" w:cs="Arial"/>
                <w:sz w:val="28"/>
                <w:szCs w:val="28"/>
              </w:rPr>
            </w:pPr>
            <w:r>
              <w:rPr>
                <w:rFonts w:ascii="Arial" w:hAnsi="Arial" w:cs="Arial"/>
                <w:sz w:val="28"/>
                <w:szCs w:val="28"/>
              </w:rPr>
              <w:t>1</w:t>
            </w:r>
          </w:p>
        </w:tc>
        <w:tc>
          <w:tcPr>
            <w:tcW w:w="1876" w:type="dxa"/>
            <w:vMerge w:val="restart"/>
            <w:shd w:val="clear" w:color="000000" w:fill="FFFFFF"/>
            <w:vAlign w:val="center"/>
            <w:hideMark/>
          </w:tcPr>
          <w:p w14:paraId="4DFA1F02" w14:textId="022AA088" w:rsidR="00375C4E" w:rsidRPr="007B1AFA" w:rsidRDefault="00375C4E" w:rsidP="00375C4E">
            <w:pPr>
              <w:jc w:val="center"/>
              <w:rPr>
                <w:rFonts w:ascii="Arial Armenian" w:hAnsi="Arial Armenian" w:cs="Calibri"/>
                <w:sz w:val="20"/>
                <w:szCs w:val="20"/>
              </w:rPr>
            </w:pPr>
            <w:r w:rsidRPr="007B1AFA">
              <w:rPr>
                <w:rFonts w:ascii="GHEA Grapalat" w:hAnsi="GHEA Grapalat"/>
                <w:iCs/>
                <w:sz w:val="20"/>
                <w:szCs w:val="20"/>
                <w:lang w:val="hy-AM"/>
              </w:rPr>
              <w:t>45611300/130</w:t>
            </w:r>
          </w:p>
        </w:tc>
        <w:tc>
          <w:tcPr>
            <w:tcW w:w="2708" w:type="dxa"/>
            <w:vMerge w:val="restart"/>
            <w:shd w:val="clear" w:color="000000" w:fill="FFFFFF"/>
            <w:vAlign w:val="center"/>
            <w:hideMark/>
          </w:tcPr>
          <w:p w14:paraId="66C1469D" w14:textId="7EB4D33E" w:rsidR="00375C4E" w:rsidRPr="007B1AFA" w:rsidRDefault="00375C4E" w:rsidP="00375C4E">
            <w:pPr>
              <w:jc w:val="center"/>
              <w:rPr>
                <w:rFonts w:ascii="GHEA Grapalat" w:hAnsi="GHEA Grapalat"/>
                <w:iCs/>
                <w:sz w:val="20"/>
                <w:szCs w:val="20"/>
                <w:lang w:val="hy-AM"/>
              </w:rPr>
            </w:pPr>
            <w:r w:rsidRPr="007B1AFA">
              <w:rPr>
                <w:rFonts w:ascii="GHEA Grapalat" w:hAnsi="GHEA Grapalat"/>
                <w:iCs/>
                <w:sz w:val="20"/>
                <w:szCs w:val="20"/>
                <w:lang w:val="hy-AM"/>
              </w:rPr>
              <w:t>работы по строительству дворов</w:t>
            </w:r>
          </w:p>
        </w:tc>
        <w:tc>
          <w:tcPr>
            <w:tcW w:w="1252" w:type="dxa"/>
            <w:vMerge w:val="restart"/>
            <w:shd w:val="clear" w:color="000000" w:fill="FFFFFF"/>
            <w:vAlign w:val="center"/>
            <w:hideMark/>
          </w:tcPr>
          <w:p w14:paraId="1FBED1A6" w14:textId="77777777" w:rsidR="00375C4E" w:rsidRPr="007B1AFA" w:rsidRDefault="00375C4E" w:rsidP="00375C4E">
            <w:pPr>
              <w:jc w:val="center"/>
              <w:rPr>
                <w:rFonts w:ascii="GHEA Grapalat" w:hAnsi="GHEA Grapalat"/>
                <w:iCs/>
                <w:sz w:val="20"/>
                <w:szCs w:val="20"/>
                <w:lang w:val="hy-AM"/>
              </w:rPr>
            </w:pPr>
            <w:r w:rsidRPr="007B1AFA">
              <w:rPr>
                <w:rFonts w:ascii="GHEA Grapalat" w:hAnsi="GHEA Grapalat"/>
                <w:iCs/>
                <w:sz w:val="20"/>
                <w:szCs w:val="20"/>
                <w:lang w:val="hy-AM"/>
              </w:rPr>
              <w:t>драм</w:t>
            </w:r>
          </w:p>
        </w:tc>
        <w:tc>
          <w:tcPr>
            <w:tcW w:w="1753" w:type="dxa"/>
            <w:vMerge w:val="restart"/>
            <w:noWrap/>
            <w:vAlign w:val="center"/>
            <w:hideMark/>
          </w:tcPr>
          <w:p w14:paraId="767D9442" w14:textId="3BEE6D9B" w:rsidR="00375C4E" w:rsidRPr="007B1AFA" w:rsidRDefault="00375C4E" w:rsidP="00375C4E">
            <w:pPr>
              <w:jc w:val="center"/>
              <w:rPr>
                <w:rFonts w:ascii="GHEA Grapalat" w:hAnsi="GHEA Grapalat"/>
                <w:iCs/>
                <w:sz w:val="20"/>
                <w:szCs w:val="20"/>
                <w:lang w:val="hy-AM"/>
              </w:rPr>
            </w:pPr>
          </w:p>
        </w:tc>
        <w:tc>
          <w:tcPr>
            <w:tcW w:w="1172" w:type="dxa"/>
            <w:vMerge w:val="restart"/>
            <w:noWrap/>
            <w:vAlign w:val="center"/>
            <w:hideMark/>
          </w:tcPr>
          <w:p w14:paraId="4AADA8B4" w14:textId="77777777" w:rsidR="00375C4E" w:rsidRPr="007B1AFA" w:rsidRDefault="00375C4E" w:rsidP="00375C4E">
            <w:pPr>
              <w:jc w:val="center"/>
              <w:rPr>
                <w:rFonts w:ascii="GHEA Grapalat" w:hAnsi="GHEA Grapalat"/>
                <w:iCs/>
                <w:sz w:val="20"/>
                <w:szCs w:val="20"/>
                <w:lang w:val="hy-AM"/>
              </w:rPr>
            </w:pPr>
            <w:r w:rsidRPr="007B1AFA">
              <w:rPr>
                <w:rFonts w:ascii="GHEA Grapalat" w:hAnsi="GHEA Grapalat"/>
                <w:iCs/>
                <w:sz w:val="20"/>
                <w:szCs w:val="20"/>
                <w:lang w:val="hy-AM"/>
              </w:rPr>
              <w:t>1</w:t>
            </w:r>
          </w:p>
        </w:tc>
        <w:tc>
          <w:tcPr>
            <w:tcW w:w="2615" w:type="dxa"/>
            <w:vMerge w:val="restart"/>
            <w:shd w:val="clear" w:color="000000" w:fill="FFFFFF"/>
            <w:vAlign w:val="center"/>
          </w:tcPr>
          <w:p w14:paraId="032DDDA2" w14:textId="7E899469" w:rsidR="00375C4E" w:rsidRPr="007B1AFA" w:rsidRDefault="00375C4E" w:rsidP="00375C4E">
            <w:pPr>
              <w:jc w:val="center"/>
              <w:rPr>
                <w:rFonts w:ascii="GHEA Grapalat" w:hAnsi="GHEA Grapalat"/>
                <w:iCs/>
                <w:sz w:val="20"/>
                <w:szCs w:val="20"/>
                <w:lang w:val="hy-AM"/>
              </w:rPr>
            </w:pPr>
            <w:r w:rsidRPr="007B1AFA">
              <w:rPr>
                <w:rFonts w:ascii="GHEA Grapalat" w:hAnsi="GHEA Grapalat"/>
                <w:iCs/>
                <w:sz w:val="20"/>
                <w:szCs w:val="20"/>
                <w:lang w:val="hy-AM"/>
              </w:rPr>
              <w:t>на территории административного района</w:t>
            </w:r>
            <w:r w:rsidR="007B1AFA" w:rsidRPr="007B1AFA">
              <w:rPr>
                <w:rFonts w:ascii="GHEA Grapalat" w:hAnsi="GHEA Grapalat"/>
                <w:iCs/>
                <w:sz w:val="20"/>
                <w:szCs w:val="20"/>
                <w:lang w:val="hy-AM"/>
              </w:rPr>
              <w:t xml:space="preserve"> Кентрон</w:t>
            </w:r>
          </w:p>
        </w:tc>
        <w:tc>
          <w:tcPr>
            <w:tcW w:w="2596" w:type="dxa"/>
            <w:vMerge w:val="restart"/>
            <w:shd w:val="clear" w:color="000000" w:fill="FFFFFF"/>
            <w:vAlign w:val="center"/>
          </w:tcPr>
          <w:p w14:paraId="119C33F8" w14:textId="249B40D0" w:rsidR="00375C4E" w:rsidRPr="007B1AFA" w:rsidRDefault="00707E0C" w:rsidP="00375C4E">
            <w:pPr>
              <w:jc w:val="center"/>
              <w:rPr>
                <w:rFonts w:ascii="GHEA Grapalat" w:hAnsi="GHEA Grapalat"/>
                <w:iCs/>
                <w:sz w:val="20"/>
                <w:szCs w:val="20"/>
                <w:lang w:val="hy-AM"/>
              </w:rPr>
            </w:pPr>
            <w:r w:rsidRPr="00707E0C">
              <w:rPr>
                <w:rFonts w:ascii="GHEA Grapalat" w:hAnsi="GHEA Grapalat"/>
                <w:iCs/>
                <w:sz w:val="20"/>
                <w:szCs w:val="20"/>
                <w:lang w:val="hy-AM"/>
              </w:rPr>
              <w:t>Строительные работы по договору начинаются со дня вступления в силу договора на оказание услуг по техническому надзору до 70 календарных дней включительно</w:t>
            </w:r>
          </w:p>
        </w:tc>
      </w:tr>
      <w:tr w:rsidR="00375C4E" w14:paraId="3A1125B7" w14:textId="77777777" w:rsidTr="00375C4E">
        <w:trPr>
          <w:gridAfter w:val="1"/>
          <w:wAfter w:w="21" w:type="dxa"/>
          <w:trHeight w:val="1650"/>
        </w:trPr>
        <w:tc>
          <w:tcPr>
            <w:tcW w:w="1169" w:type="dxa"/>
            <w:vMerge/>
            <w:vAlign w:val="center"/>
            <w:hideMark/>
          </w:tcPr>
          <w:p w14:paraId="1883B93F" w14:textId="77777777" w:rsidR="00375C4E" w:rsidRDefault="00375C4E">
            <w:pPr>
              <w:rPr>
                <w:rFonts w:ascii="Arial" w:hAnsi="Arial" w:cs="Arial"/>
                <w:sz w:val="28"/>
                <w:szCs w:val="28"/>
              </w:rPr>
            </w:pPr>
          </w:p>
        </w:tc>
        <w:tc>
          <w:tcPr>
            <w:tcW w:w="1876" w:type="dxa"/>
            <w:vMerge/>
            <w:vAlign w:val="center"/>
            <w:hideMark/>
          </w:tcPr>
          <w:p w14:paraId="10666AF9" w14:textId="77777777" w:rsidR="00375C4E" w:rsidRDefault="00375C4E">
            <w:pPr>
              <w:rPr>
                <w:rFonts w:ascii="Arial Armenian" w:hAnsi="Arial Armenian" w:cs="Calibri"/>
                <w:sz w:val="28"/>
                <w:szCs w:val="28"/>
              </w:rPr>
            </w:pPr>
          </w:p>
        </w:tc>
        <w:tc>
          <w:tcPr>
            <w:tcW w:w="2708" w:type="dxa"/>
            <w:vMerge/>
            <w:vAlign w:val="center"/>
            <w:hideMark/>
          </w:tcPr>
          <w:p w14:paraId="7E309432" w14:textId="77777777" w:rsidR="00375C4E" w:rsidRDefault="00375C4E">
            <w:pPr>
              <w:rPr>
                <w:rFonts w:ascii="Arial LatArm" w:hAnsi="Arial LatArm" w:cs="Calibri"/>
                <w:sz w:val="28"/>
                <w:szCs w:val="28"/>
              </w:rPr>
            </w:pPr>
          </w:p>
        </w:tc>
        <w:tc>
          <w:tcPr>
            <w:tcW w:w="1252" w:type="dxa"/>
            <w:vMerge/>
            <w:vAlign w:val="center"/>
            <w:hideMark/>
          </w:tcPr>
          <w:p w14:paraId="28B24212" w14:textId="77777777" w:rsidR="00375C4E" w:rsidRDefault="00375C4E">
            <w:pPr>
              <w:rPr>
                <w:rFonts w:ascii="Arial LatArm" w:hAnsi="Arial LatArm" w:cs="Calibri"/>
                <w:sz w:val="28"/>
                <w:szCs w:val="28"/>
              </w:rPr>
            </w:pPr>
          </w:p>
        </w:tc>
        <w:tc>
          <w:tcPr>
            <w:tcW w:w="1753" w:type="dxa"/>
            <w:vMerge/>
            <w:vAlign w:val="center"/>
            <w:hideMark/>
          </w:tcPr>
          <w:p w14:paraId="599D6269" w14:textId="77777777" w:rsidR="00375C4E" w:rsidRDefault="00375C4E">
            <w:pPr>
              <w:rPr>
                <w:rFonts w:ascii="Arial" w:hAnsi="Arial" w:cs="Arial"/>
                <w:b/>
                <w:bCs/>
                <w:sz w:val="28"/>
                <w:szCs w:val="28"/>
              </w:rPr>
            </w:pPr>
          </w:p>
        </w:tc>
        <w:tc>
          <w:tcPr>
            <w:tcW w:w="1172" w:type="dxa"/>
            <w:vMerge/>
            <w:vAlign w:val="center"/>
            <w:hideMark/>
          </w:tcPr>
          <w:p w14:paraId="05D546FE" w14:textId="77777777" w:rsidR="00375C4E" w:rsidRDefault="00375C4E">
            <w:pPr>
              <w:rPr>
                <w:rFonts w:ascii="Arial" w:hAnsi="Arial" w:cs="Arial"/>
                <w:sz w:val="28"/>
                <w:szCs w:val="28"/>
              </w:rPr>
            </w:pPr>
          </w:p>
        </w:tc>
        <w:tc>
          <w:tcPr>
            <w:tcW w:w="2615" w:type="dxa"/>
            <w:vMerge/>
            <w:vAlign w:val="center"/>
          </w:tcPr>
          <w:p w14:paraId="62112084" w14:textId="77777777" w:rsidR="00375C4E" w:rsidRDefault="00375C4E">
            <w:pPr>
              <w:rPr>
                <w:rFonts w:ascii="Sylfaen" w:hAnsi="Sylfaen" w:cs="Calibri"/>
                <w:sz w:val="28"/>
                <w:szCs w:val="28"/>
              </w:rPr>
            </w:pPr>
          </w:p>
        </w:tc>
        <w:tc>
          <w:tcPr>
            <w:tcW w:w="2596" w:type="dxa"/>
            <w:vMerge/>
            <w:vAlign w:val="center"/>
          </w:tcPr>
          <w:p w14:paraId="4619422B" w14:textId="77777777" w:rsidR="00375C4E" w:rsidRDefault="00375C4E">
            <w:pPr>
              <w:rPr>
                <w:rFonts w:ascii="Sylfaen" w:hAnsi="Sylfaen" w:cs="Calibri"/>
                <w:sz w:val="28"/>
                <w:szCs w:val="28"/>
              </w:rPr>
            </w:pPr>
          </w:p>
        </w:tc>
      </w:tr>
      <w:tr w:rsidR="00375C4E" w14:paraId="79979F20" w14:textId="77777777" w:rsidTr="00375C4E">
        <w:trPr>
          <w:gridAfter w:val="1"/>
          <w:wAfter w:w="21" w:type="dxa"/>
          <w:trHeight w:val="1335"/>
        </w:trPr>
        <w:tc>
          <w:tcPr>
            <w:tcW w:w="1169" w:type="dxa"/>
            <w:vMerge/>
            <w:vAlign w:val="center"/>
            <w:hideMark/>
          </w:tcPr>
          <w:p w14:paraId="3EE0AD94" w14:textId="77777777" w:rsidR="00375C4E" w:rsidRDefault="00375C4E">
            <w:pPr>
              <w:rPr>
                <w:rFonts w:ascii="Arial" w:hAnsi="Arial" w:cs="Arial"/>
                <w:sz w:val="28"/>
                <w:szCs w:val="28"/>
              </w:rPr>
            </w:pPr>
          </w:p>
        </w:tc>
        <w:tc>
          <w:tcPr>
            <w:tcW w:w="1876" w:type="dxa"/>
            <w:vMerge/>
            <w:vAlign w:val="center"/>
            <w:hideMark/>
          </w:tcPr>
          <w:p w14:paraId="4C6FE746" w14:textId="77777777" w:rsidR="00375C4E" w:rsidRDefault="00375C4E">
            <w:pPr>
              <w:rPr>
                <w:rFonts w:ascii="Arial Armenian" w:hAnsi="Arial Armenian" w:cs="Calibri"/>
                <w:sz w:val="28"/>
                <w:szCs w:val="28"/>
              </w:rPr>
            </w:pPr>
          </w:p>
        </w:tc>
        <w:tc>
          <w:tcPr>
            <w:tcW w:w="2708" w:type="dxa"/>
            <w:vMerge/>
            <w:vAlign w:val="center"/>
            <w:hideMark/>
          </w:tcPr>
          <w:p w14:paraId="639E25D7" w14:textId="77777777" w:rsidR="00375C4E" w:rsidRDefault="00375C4E">
            <w:pPr>
              <w:rPr>
                <w:rFonts w:ascii="Arial LatArm" w:hAnsi="Arial LatArm" w:cs="Calibri"/>
                <w:sz w:val="28"/>
                <w:szCs w:val="28"/>
              </w:rPr>
            </w:pPr>
          </w:p>
        </w:tc>
        <w:tc>
          <w:tcPr>
            <w:tcW w:w="1252" w:type="dxa"/>
            <w:vMerge/>
            <w:vAlign w:val="center"/>
            <w:hideMark/>
          </w:tcPr>
          <w:p w14:paraId="451E98D3" w14:textId="77777777" w:rsidR="00375C4E" w:rsidRDefault="00375C4E">
            <w:pPr>
              <w:rPr>
                <w:rFonts w:ascii="Arial LatArm" w:hAnsi="Arial LatArm" w:cs="Calibri"/>
                <w:sz w:val="28"/>
                <w:szCs w:val="28"/>
              </w:rPr>
            </w:pPr>
          </w:p>
        </w:tc>
        <w:tc>
          <w:tcPr>
            <w:tcW w:w="1753" w:type="dxa"/>
            <w:vMerge/>
            <w:vAlign w:val="center"/>
            <w:hideMark/>
          </w:tcPr>
          <w:p w14:paraId="41D9A9D3" w14:textId="77777777" w:rsidR="00375C4E" w:rsidRDefault="00375C4E">
            <w:pPr>
              <w:rPr>
                <w:rFonts w:ascii="Arial" w:hAnsi="Arial" w:cs="Arial"/>
                <w:b/>
                <w:bCs/>
                <w:sz w:val="28"/>
                <w:szCs w:val="28"/>
              </w:rPr>
            </w:pPr>
          </w:p>
        </w:tc>
        <w:tc>
          <w:tcPr>
            <w:tcW w:w="1172" w:type="dxa"/>
            <w:vMerge/>
            <w:vAlign w:val="center"/>
            <w:hideMark/>
          </w:tcPr>
          <w:p w14:paraId="5654CEF4" w14:textId="77777777" w:rsidR="00375C4E" w:rsidRDefault="00375C4E">
            <w:pPr>
              <w:rPr>
                <w:rFonts w:ascii="Arial" w:hAnsi="Arial" w:cs="Arial"/>
                <w:sz w:val="28"/>
                <w:szCs w:val="28"/>
              </w:rPr>
            </w:pPr>
          </w:p>
        </w:tc>
        <w:tc>
          <w:tcPr>
            <w:tcW w:w="2615" w:type="dxa"/>
            <w:vMerge/>
            <w:vAlign w:val="center"/>
          </w:tcPr>
          <w:p w14:paraId="0E94558A" w14:textId="77777777" w:rsidR="00375C4E" w:rsidRDefault="00375C4E">
            <w:pPr>
              <w:rPr>
                <w:rFonts w:ascii="Sylfaen" w:hAnsi="Sylfaen" w:cs="Calibri"/>
                <w:sz w:val="28"/>
                <w:szCs w:val="28"/>
              </w:rPr>
            </w:pPr>
          </w:p>
        </w:tc>
        <w:tc>
          <w:tcPr>
            <w:tcW w:w="2596" w:type="dxa"/>
            <w:vMerge/>
            <w:vAlign w:val="center"/>
          </w:tcPr>
          <w:p w14:paraId="6BA23C03" w14:textId="77777777" w:rsidR="00375C4E" w:rsidRDefault="00375C4E">
            <w:pPr>
              <w:rPr>
                <w:rFonts w:ascii="Sylfaen" w:hAnsi="Sylfaen" w:cs="Calibri"/>
                <w:sz w:val="28"/>
                <w:szCs w:val="28"/>
              </w:rPr>
            </w:pPr>
          </w:p>
        </w:tc>
      </w:tr>
    </w:tbl>
    <w:p w14:paraId="1FF2C887" w14:textId="77777777" w:rsidR="00FA2C2D" w:rsidRDefault="00FA2C2D" w:rsidP="00032D5D">
      <w:pPr>
        <w:jc w:val="center"/>
        <w:rPr>
          <w:rFonts w:ascii="GHEA Grapalat" w:hAnsi="GHEA Grapalat" w:cs="Sylfaen"/>
          <w:b/>
          <w:bCs/>
          <w:color w:val="000000"/>
          <w:lang w:val="hy-AM"/>
        </w:rPr>
      </w:pPr>
    </w:p>
    <w:p w14:paraId="42B48EAC" w14:textId="77777777" w:rsidR="000D54CB" w:rsidRDefault="000D54CB" w:rsidP="00032D5D">
      <w:pPr>
        <w:jc w:val="center"/>
        <w:rPr>
          <w:rFonts w:ascii="GHEA Grapalat" w:hAnsi="GHEA Grapalat" w:cs="Sylfaen"/>
          <w:b/>
          <w:bCs/>
          <w:color w:val="000000"/>
          <w:lang w:val="hy-AM"/>
        </w:rPr>
      </w:pPr>
    </w:p>
    <w:p w14:paraId="3C1F6A51" w14:textId="77777777" w:rsidR="000D54CB" w:rsidRPr="009549AF" w:rsidRDefault="000D54CB" w:rsidP="000D54CB">
      <w:pPr>
        <w:jc w:val="center"/>
        <w:rPr>
          <w:rFonts w:ascii="Arial" w:hAnsi="Arial" w:cs="Arial"/>
          <w:b/>
          <w:bCs/>
        </w:rPr>
      </w:pPr>
      <w:r w:rsidRPr="00EE78F2">
        <w:rPr>
          <w:rFonts w:ascii="Arial" w:hAnsi="Arial" w:cs="Arial"/>
          <w:b/>
          <w:bCs/>
        </w:rPr>
        <w:t>ԲԱԿ</w:t>
      </w:r>
      <w:r>
        <w:rPr>
          <w:rFonts w:ascii="Arial" w:hAnsi="Arial" w:cs="Arial"/>
          <w:b/>
          <w:bCs/>
          <w:lang w:val="hy-AM"/>
        </w:rPr>
        <w:t>ԵՐԻ</w:t>
      </w:r>
      <w:r w:rsidRPr="009549AF">
        <w:rPr>
          <w:rFonts w:ascii="Arial" w:hAnsi="Arial" w:cs="Arial"/>
          <w:b/>
          <w:bCs/>
        </w:rPr>
        <w:t xml:space="preserve"> </w:t>
      </w:r>
      <w:r w:rsidRPr="00EE78F2">
        <w:rPr>
          <w:rFonts w:ascii="Arial" w:hAnsi="Arial" w:cs="Arial"/>
          <w:b/>
          <w:bCs/>
        </w:rPr>
        <w:t>ԸՆԹԱՑԻԿ</w:t>
      </w:r>
      <w:r w:rsidRPr="009549AF">
        <w:rPr>
          <w:rFonts w:ascii="Arial" w:hAnsi="Arial" w:cs="Arial"/>
          <w:b/>
          <w:bCs/>
        </w:rPr>
        <w:t xml:space="preserve"> </w:t>
      </w:r>
      <w:r w:rsidRPr="00EE78F2">
        <w:rPr>
          <w:rFonts w:ascii="Arial" w:hAnsi="Arial" w:cs="Arial"/>
          <w:b/>
          <w:bCs/>
        </w:rPr>
        <w:t>ՎԵՐԱՆՈՐՈԳՄԱՆ</w:t>
      </w:r>
      <w:r w:rsidRPr="009549AF">
        <w:rPr>
          <w:rFonts w:ascii="Arial" w:hAnsi="Arial" w:cs="Arial"/>
          <w:b/>
          <w:bCs/>
        </w:rPr>
        <w:t xml:space="preserve"> </w:t>
      </w:r>
      <w:r w:rsidRPr="00EE78F2">
        <w:rPr>
          <w:rFonts w:ascii="Arial" w:hAnsi="Arial" w:cs="Arial"/>
          <w:b/>
          <w:bCs/>
        </w:rPr>
        <w:t>ԱՇԽԱՏԱՆՔՆԵՐ</w:t>
      </w:r>
    </w:p>
    <w:p w14:paraId="1C3E7D05" w14:textId="77777777" w:rsidR="000D54CB" w:rsidRPr="003F480B" w:rsidRDefault="000D54CB" w:rsidP="000D54CB">
      <w:pPr>
        <w:jc w:val="center"/>
        <w:rPr>
          <w:rFonts w:ascii="Arial" w:hAnsi="Arial" w:cs="Arial"/>
          <w:b/>
          <w:bCs/>
        </w:rPr>
      </w:pPr>
      <w:r w:rsidRPr="00EE78F2">
        <w:rPr>
          <w:rFonts w:ascii="Calibri" w:hAnsi="Calibri" w:cs="Calibri"/>
          <w:b/>
          <w:bCs/>
        </w:rPr>
        <w:lastRenderedPageBreak/>
        <w:t>Благоустройство</w:t>
      </w:r>
      <w:r w:rsidRPr="00EE78F2">
        <w:rPr>
          <w:rFonts w:ascii="Arial Armenian" w:hAnsi="Arial Armenian" w:cs="Arial"/>
          <w:b/>
          <w:bCs/>
        </w:rPr>
        <w:t xml:space="preserve"> </w:t>
      </w:r>
      <w:r w:rsidRPr="00EE78F2">
        <w:rPr>
          <w:rFonts w:ascii="Calibri" w:hAnsi="Calibri" w:cs="Calibri"/>
          <w:b/>
          <w:bCs/>
        </w:rPr>
        <w:t>внутри</w:t>
      </w:r>
      <w:r w:rsidRPr="00EE78F2">
        <w:rPr>
          <w:rFonts w:ascii="Arial Armenian" w:hAnsi="Arial Armenian" w:cs="Arial"/>
          <w:b/>
          <w:bCs/>
        </w:rPr>
        <w:t xml:space="preserve"> </w:t>
      </w:r>
      <w:r w:rsidRPr="00EE78F2">
        <w:rPr>
          <w:rFonts w:ascii="Calibri" w:hAnsi="Calibri" w:cs="Calibri"/>
          <w:b/>
          <w:bCs/>
        </w:rPr>
        <w:t>дворовой</w:t>
      </w:r>
      <w:r w:rsidRPr="00EE78F2">
        <w:rPr>
          <w:rFonts w:ascii="Arial Armenian" w:hAnsi="Arial Armenian" w:cs="Arial"/>
          <w:b/>
          <w:bCs/>
        </w:rPr>
        <w:t xml:space="preserve"> </w:t>
      </w:r>
      <w:r w:rsidRPr="00EE78F2">
        <w:rPr>
          <w:rFonts w:ascii="Calibri" w:hAnsi="Calibri" w:cs="Calibri"/>
          <w:b/>
          <w:bCs/>
        </w:rPr>
        <w:t>территории</w:t>
      </w:r>
    </w:p>
    <w:p w14:paraId="244EE942" w14:textId="77777777" w:rsidR="000D54CB" w:rsidRPr="003F480B" w:rsidRDefault="000D54CB" w:rsidP="000D54CB">
      <w:pPr>
        <w:jc w:val="center"/>
        <w:rPr>
          <w:rFonts w:ascii="Arial" w:hAnsi="Arial" w:cs="Arial"/>
          <w:b/>
          <w:bCs/>
        </w:rPr>
      </w:pPr>
    </w:p>
    <w:p w14:paraId="0257448C" w14:textId="77777777" w:rsidR="000D54CB" w:rsidRPr="003F480B" w:rsidRDefault="000D54CB" w:rsidP="000D54CB">
      <w:pPr>
        <w:jc w:val="center"/>
        <w:rPr>
          <w:rFonts w:ascii="Arial" w:hAnsi="Arial" w:cs="Arial"/>
          <w:b/>
          <w:bCs/>
        </w:rPr>
      </w:pPr>
    </w:p>
    <w:p w14:paraId="68ED71D8" w14:textId="77777777" w:rsidR="000D54CB" w:rsidRPr="003F480B" w:rsidRDefault="000D54CB" w:rsidP="000D54CB">
      <w:pPr>
        <w:jc w:val="center"/>
        <w:rPr>
          <w:rFonts w:ascii="Arial" w:hAnsi="Arial" w:cs="Arial"/>
          <w:b/>
          <w:bCs/>
        </w:rPr>
      </w:pPr>
      <w:r w:rsidRPr="00EE78F2">
        <w:rPr>
          <w:rFonts w:ascii="Arial" w:hAnsi="Arial" w:cs="Arial"/>
          <w:b/>
          <w:bCs/>
        </w:rPr>
        <w:t>ԾԱՎԱԼԱԹԵՐԹ</w:t>
      </w:r>
      <w:r w:rsidRPr="003F480B">
        <w:rPr>
          <w:rFonts w:ascii="Arial" w:hAnsi="Arial" w:cs="Arial"/>
          <w:b/>
          <w:bCs/>
        </w:rPr>
        <w:t>-</w:t>
      </w:r>
      <w:r w:rsidRPr="00EE78F2">
        <w:rPr>
          <w:rFonts w:ascii="Arial" w:hAnsi="Arial" w:cs="Arial"/>
          <w:b/>
          <w:bCs/>
        </w:rPr>
        <w:t>ՆԱԽԱՀԱՇԻՎ</w:t>
      </w:r>
    </w:p>
    <w:p w14:paraId="78355425" w14:textId="77777777" w:rsidR="000D54CB" w:rsidRDefault="000D54CB" w:rsidP="000D54CB">
      <w:pPr>
        <w:jc w:val="center"/>
        <w:rPr>
          <w:rFonts w:cs="Arial"/>
          <w:b/>
          <w:bCs/>
        </w:rPr>
      </w:pPr>
      <w:r w:rsidRPr="00EE78F2">
        <w:rPr>
          <w:rFonts w:ascii="Calibri" w:hAnsi="Calibri" w:cs="Calibri"/>
          <w:b/>
          <w:bCs/>
        </w:rPr>
        <w:t>ведомость</w:t>
      </w:r>
      <w:r w:rsidRPr="00EE78F2">
        <w:rPr>
          <w:rFonts w:ascii="Arial Armenian" w:hAnsi="Arial Armenian" w:cs="Arial"/>
          <w:b/>
          <w:bCs/>
        </w:rPr>
        <w:t xml:space="preserve"> </w:t>
      </w:r>
      <w:r w:rsidRPr="00EE78F2">
        <w:rPr>
          <w:rFonts w:ascii="Calibri" w:hAnsi="Calibri" w:cs="Calibri"/>
          <w:b/>
          <w:bCs/>
        </w:rPr>
        <w:t>объема</w:t>
      </w:r>
      <w:r w:rsidRPr="00EE78F2">
        <w:rPr>
          <w:rFonts w:ascii="Arial Armenian" w:hAnsi="Arial Armenian" w:cs="Arial"/>
          <w:b/>
          <w:bCs/>
        </w:rPr>
        <w:t xml:space="preserve"> </w:t>
      </w:r>
      <w:r w:rsidRPr="00EE78F2">
        <w:rPr>
          <w:rFonts w:ascii="Calibri" w:hAnsi="Calibri" w:cs="Calibri"/>
          <w:b/>
          <w:bCs/>
        </w:rPr>
        <w:t>работ</w:t>
      </w:r>
      <w:r>
        <w:rPr>
          <w:rFonts w:ascii="Sylfaen" w:hAnsi="Sylfaen" w:cs="Calibri"/>
          <w:b/>
          <w:bCs/>
          <w:lang w:val="hy-AM"/>
        </w:rPr>
        <w:t xml:space="preserve"> </w:t>
      </w:r>
      <w:r w:rsidRPr="00EE78F2">
        <w:rPr>
          <w:rFonts w:ascii="Arial Armenian" w:hAnsi="Arial Armenian" w:cs="Arial"/>
          <w:b/>
          <w:bCs/>
        </w:rPr>
        <w:t>-</w:t>
      </w:r>
      <w:r>
        <w:rPr>
          <w:rFonts w:ascii="Sylfaen" w:hAnsi="Sylfaen" w:cs="Arial"/>
          <w:b/>
          <w:bCs/>
          <w:lang w:val="hy-AM"/>
        </w:rPr>
        <w:t xml:space="preserve"> </w:t>
      </w:r>
      <w:r w:rsidRPr="00EE78F2">
        <w:rPr>
          <w:rFonts w:ascii="Calibri" w:hAnsi="Calibri" w:cs="Calibri"/>
          <w:b/>
          <w:bCs/>
        </w:rPr>
        <w:t>смета</w:t>
      </w:r>
      <w:r w:rsidRPr="00EE78F2">
        <w:rPr>
          <w:rFonts w:ascii="Arial Armenian" w:hAnsi="Arial Armenian" w:cs="Arial"/>
          <w:b/>
          <w:bCs/>
        </w:rPr>
        <w:t xml:space="preserve"> </w:t>
      </w:r>
    </w:p>
    <w:p w14:paraId="30E9F6C5" w14:textId="77777777" w:rsidR="000D54CB" w:rsidRPr="00083EC3" w:rsidRDefault="000D54CB" w:rsidP="000D54CB">
      <w:pPr>
        <w:jc w:val="center"/>
        <w:rPr>
          <w:rFonts w:cs="Calibri"/>
          <w:b/>
          <w:bCs/>
        </w:rPr>
      </w:pPr>
    </w:p>
    <w:p w14:paraId="1AACA9A1" w14:textId="77777777" w:rsidR="000D54CB" w:rsidRDefault="000D54CB" w:rsidP="000D54CB">
      <w:pPr>
        <w:jc w:val="center"/>
        <w:rPr>
          <w:rFonts w:ascii="Arial" w:hAnsi="Arial" w:cs="Arial"/>
          <w:b/>
          <w:bCs/>
        </w:rPr>
      </w:pPr>
    </w:p>
    <w:tbl>
      <w:tblPr>
        <w:tblW w:w="11281" w:type="dxa"/>
        <w:tblInd w:w="137" w:type="dxa"/>
        <w:tblLook w:val="04A0" w:firstRow="1" w:lastRow="0" w:firstColumn="1" w:lastColumn="0" w:noHBand="0" w:noVBand="1"/>
      </w:tblPr>
      <w:tblGrid>
        <w:gridCol w:w="714"/>
        <w:gridCol w:w="1003"/>
        <w:gridCol w:w="4299"/>
        <w:gridCol w:w="987"/>
        <w:gridCol w:w="987"/>
        <w:gridCol w:w="1522"/>
        <w:gridCol w:w="34"/>
        <w:gridCol w:w="1749"/>
      </w:tblGrid>
      <w:tr w:rsidR="000D54CB" w:rsidRPr="009549AF" w14:paraId="14DFC2A2" w14:textId="77777777" w:rsidTr="00F3437E">
        <w:trPr>
          <w:trHeight w:val="497"/>
        </w:trPr>
        <w:tc>
          <w:tcPr>
            <w:tcW w:w="714" w:type="dxa"/>
            <w:vMerge w:val="restart"/>
            <w:tcBorders>
              <w:top w:val="single" w:sz="4" w:space="0" w:color="auto"/>
              <w:left w:val="single" w:sz="4" w:space="0" w:color="auto"/>
              <w:bottom w:val="single" w:sz="4" w:space="0" w:color="auto"/>
              <w:right w:val="single" w:sz="4" w:space="0" w:color="auto"/>
            </w:tcBorders>
            <w:vAlign w:val="center"/>
            <w:hideMark/>
          </w:tcPr>
          <w:p w14:paraId="6CF43298" w14:textId="77777777" w:rsidR="000D54CB" w:rsidRPr="009549AF" w:rsidRDefault="000D54CB" w:rsidP="00F3437E">
            <w:pPr>
              <w:jc w:val="center"/>
              <w:rPr>
                <w:rFonts w:ascii="GHEA Grapalat" w:hAnsi="GHEA Grapalat" w:cs="Calibri"/>
                <w:b/>
                <w:bCs/>
                <w:color w:val="000000"/>
              </w:rPr>
            </w:pPr>
            <w:r w:rsidRPr="009549AF">
              <w:rPr>
                <w:rFonts w:ascii="GHEA Grapalat" w:hAnsi="GHEA Grapalat" w:cs="Arial"/>
                <w:b/>
                <w:bCs/>
                <w:color w:val="000000"/>
              </w:rPr>
              <w:t>Հ</w:t>
            </w:r>
            <w:r w:rsidRPr="009549AF">
              <w:rPr>
                <w:rFonts w:ascii="GHEA Grapalat" w:hAnsi="GHEA Grapalat" w:cs="Calibri"/>
                <w:b/>
                <w:bCs/>
                <w:color w:val="000000"/>
              </w:rPr>
              <w:t>/</w:t>
            </w:r>
            <w:r w:rsidRPr="009549AF">
              <w:rPr>
                <w:rFonts w:ascii="GHEA Grapalat" w:hAnsi="GHEA Grapalat" w:cs="Arial"/>
                <w:b/>
                <w:bCs/>
                <w:color w:val="000000"/>
              </w:rPr>
              <w:t>Հ</w:t>
            </w:r>
          </w:p>
        </w:tc>
        <w:tc>
          <w:tcPr>
            <w:tcW w:w="98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6F45D864" w14:textId="77777777" w:rsidR="000D54CB" w:rsidRPr="009549AF" w:rsidRDefault="000D54CB" w:rsidP="00F3437E">
            <w:pPr>
              <w:jc w:val="center"/>
              <w:rPr>
                <w:rFonts w:ascii="GHEA Grapalat" w:hAnsi="GHEA Grapalat" w:cs="Calibri"/>
                <w:color w:val="000000"/>
              </w:rPr>
            </w:pPr>
            <w:r w:rsidRPr="009549AF">
              <w:rPr>
                <w:rFonts w:ascii="GHEA Grapalat" w:hAnsi="GHEA Grapalat" w:cs="Arial"/>
                <w:color w:val="000000"/>
              </w:rPr>
              <w:t>Հիմնավորում</w:t>
            </w:r>
          </w:p>
        </w:tc>
        <w:tc>
          <w:tcPr>
            <w:tcW w:w="4299" w:type="dxa"/>
            <w:vMerge w:val="restart"/>
            <w:tcBorders>
              <w:top w:val="single" w:sz="4" w:space="0" w:color="auto"/>
              <w:left w:val="single" w:sz="4" w:space="0" w:color="auto"/>
              <w:bottom w:val="single" w:sz="4" w:space="0" w:color="auto"/>
              <w:right w:val="single" w:sz="4" w:space="0" w:color="auto"/>
            </w:tcBorders>
            <w:vAlign w:val="center"/>
            <w:hideMark/>
          </w:tcPr>
          <w:p w14:paraId="658B792D" w14:textId="77777777" w:rsidR="000D54CB" w:rsidRPr="009549AF" w:rsidRDefault="000D54CB" w:rsidP="00F3437E">
            <w:pPr>
              <w:jc w:val="center"/>
              <w:rPr>
                <w:rFonts w:ascii="GHEA Grapalat" w:hAnsi="GHEA Grapalat" w:cs="Calibri"/>
                <w:color w:val="000000"/>
              </w:rPr>
            </w:pPr>
            <w:r w:rsidRPr="009549AF">
              <w:rPr>
                <w:rFonts w:ascii="GHEA Grapalat" w:hAnsi="GHEA Grapalat" w:cs="Arial"/>
                <w:color w:val="000000"/>
              </w:rPr>
              <w:t>Աշխատանքների</w:t>
            </w:r>
            <w:r w:rsidRPr="009549AF">
              <w:rPr>
                <w:rFonts w:ascii="GHEA Grapalat" w:hAnsi="GHEA Grapalat" w:cs="Calibri"/>
                <w:color w:val="000000"/>
              </w:rPr>
              <w:t xml:space="preserve"> </w:t>
            </w:r>
            <w:r w:rsidRPr="009549AF">
              <w:rPr>
                <w:rFonts w:ascii="GHEA Grapalat" w:hAnsi="GHEA Grapalat" w:cs="Arial"/>
                <w:color w:val="000000"/>
              </w:rPr>
              <w:t>անվանումը</w:t>
            </w:r>
          </w:p>
        </w:tc>
        <w:tc>
          <w:tcPr>
            <w:tcW w:w="98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32B48F23" w14:textId="77777777" w:rsidR="000D54CB" w:rsidRPr="009549AF" w:rsidRDefault="000D54CB" w:rsidP="00F3437E">
            <w:pPr>
              <w:jc w:val="center"/>
              <w:rPr>
                <w:rFonts w:ascii="GHEA Grapalat" w:hAnsi="GHEA Grapalat" w:cs="Calibri"/>
                <w:color w:val="000000"/>
              </w:rPr>
            </w:pPr>
            <w:r w:rsidRPr="009549AF">
              <w:rPr>
                <w:rFonts w:ascii="GHEA Grapalat" w:hAnsi="GHEA Grapalat" w:cs="Arial"/>
                <w:color w:val="000000"/>
              </w:rPr>
              <w:t>Չափման</w:t>
            </w:r>
            <w:r w:rsidRPr="009549AF">
              <w:rPr>
                <w:rFonts w:ascii="GHEA Grapalat" w:hAnsi="GHEA Grapalat" w:cs="Calibri"/>
                <w:color w:val="000000"/>
              </w:rPr>
              <w:t xml:space="preserve"> </w:t>
            </w:r>
            <w:r w:rsidRPr="009549AF">
              <w:rPr>
                <w:rFonts w:ascii="GHEA Grapalat" w:hAnsi="GHEA Grapalat" w:cs="Arial"/>
                <w:color w:val="000000"/>
              </w:rPr>
              <w:t>միավոր</w:t>
            </w:r>
          </w:p>
        </w:tc>
        <w:tc>
          <w:tcPr>
            <w:tcW w:w="98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3E3F8BF" w14:textId="77777777" w:rsidR="000D54CB" w:rsidRPr="009549AF" w:rsidRDefault="000D54CB" w:rsidP="00F3437E">
            <w:pPr>
              <w:jc w:val="center"/>
              <w:rPr>
                <w:rFonts w:ascii="GHEA Grapalat" w:hAnsi="GHEA Grapalat" w:cs="Calibri"/>
                <w:color w:val="000000"/>
              </w:rPr>
            </w:pPr>
            <w:r w:rsidRPr="009549AF">
              <w:rPr>
                <w:rFonts w:ascii="GHEA Grapalat" w:hAnsi="GHEA Grapalat" w:cs="Arial"/>
                <w:color w:val="000000"/>
              </w:rPr>
              <w:t>Ծավալը</w:t>
            </w:r>
          </w:p>
        </w:tc>
        <w:tc>
          <w:tcPr>
            <w:tcW w:w="1522" w:type="dxa"/>
            <w:vMerge w:val="restart"/>
            <w:tcBorders>
              <w:top w:val="single" w:sz="4" w:space="0" w:color="auto"/>
              <w:left w:val="single" w:sz="4" w:space="0" w:color="auto"/>
              <w:bottom w:val="single" w:sz="4" w:space="0" w:color="auto"/>
              <w:right w:val="single" w:sz="4" w:space="0" w:color="auto"/>
            </w:tcBorders>
            <w:vAlign w:val="center"/>
            <w:hideMark/>
          </w:tcPr>
          <w:p w14:paraId="6BCA98B7" w14:textId="77777777" w:rsidR="000D54CB" w:rsidRPr="009549AF" w:rsidRDefault="000D54CB" w:rsidP="00F3437E">
            <w:pPr>
              <w:jc w:val="center"/>
              <w:rPr>
                <w:rFonts w:ascii="GHEA Grapalat" w:hAnsi="GHEA Grapalat" w:cs="Calibri"/>
                <w:color w:val="000000"/>
              </w:rPr>
            </w:pPr>
            <w:r w:rsidRPr="009549AF">
              <w:rPr>
                <w:rFonts w:ascii="GHEA Grapalat" w:hAnsi="GHEA Grapalat" w:cs="Arial"/>
                <w:color w:val="000000"/>
              </w:rPr>
              <w:t>միավորի</w:t>
            </w:r>
            <w:r w:rsidRPr="009549AF">
              <w:rPr>
                <w:rFonts w:ascii="GHEA Grapalat" w:hAnsi="GHEA Grapalat" w:cs="Calibri"/>
                <w:color w:val="000000"/>
              </w:rPr>
              <w:t xml:space="preserve"> </w:t>
            </w:r>
            <w:r w:rsidRPr="009549AF">
              <w:rPr>
                <w:rFonts w:ascii="GHEA Grapalat" w:hAnsi="GHEA Grapalat" w:cs="Arial"/>
                <w:color w:val="000000"/>
              </w:rPr>
              <w:t>արժեքը</w:t>
            </w:r>
          </w:p>
        </w:tc>
        <w:tc>
          <w:tcPr>
            <w:tcW w:w="1782"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51A2CF" w14:textId="77777777" w:rsidR="000D54CB" w:rsidRPr="009549AF" w:rsidRDefault="000D54CB" w:rsidP="00F3437E">
            <w:pPr>
              <w:jc w:val="center"/>
              <w:rPr>
                <w:rFonts w:ascii="GHEA Grapalat" w:hAnsi="GHEA Grapalat" w:cs="Calibri"/>
                <w:color w:val="000000"/>
              </w:rPr>
            </w:pPr>
            <w:r w:rsidRPr="009549AF">
              <w:rPr>
                <w:rFonts w:ascii="GHEA Grapalat" w:hAnsi="GHEA Grapalat" w:cs="Arial"/>
                <w:color w:val="000000"/>
              </w:rPr>
              <w:t>Ընդհանուր</w:t>
            </w:r>
            <w:r w:rsidRPr="009549AF">
              <w:rPr>
                <w:rFonts w:ascii="GHEA Grapalat" w:hAnsi="GHEA Grapalat" w:cs="Calibri"/>
                <w:color w:val="000000"/>
              </w:rPr>
              <w:t xml:space="preserve"> </w:t>
            </w:r>
            <w:r w:rsidRPr="009549AF">
              <w:rPr>
                <w:rFonts w:ascii="GHEA Grapalat" w:hAnsi="GHEA Grapalat" w:cs="Arial"/>
                <w:color w:val="000000"/>
              </w:rPr>
              <w:t>արժեքը</w:t>
            </w:r>
          </w:p>
        </w:tc>
      </w:tr>
      <w:tr w:rsidR="000D54CB" w:rsidRPr="009549AF" w14:paraId="0BCE59B6" w14:textId="77777777" w:rsidTr="00F3437E">
        <w:trPr>
          <w:trHeight w:val="450"/>
        </w:trPr>
        <w:tc>
          <w:tcPr>
            <w:tcW w:w="714" w:type="dxa"/>
            <w:vMerge/>
            <w:tcBorders>
              <w:top w:val="single" w:sz="4" w:space="0" w:color="auto"/>
              <w:left w:val="single" w:sz="4" w:space="0" w:color="auto"/>
              <w:bottom w:val="single" w:sz="4" w:space="0" w:color="auto"/>
              <w:right w:val="single" w:sz="4" w:space="0" w:color="auto"/>
            </w:tcBorders>
            <w:vAlign w:val="center"/>
            <w:hideMark/>
          </w:tcPr>
          <w:p w14:paraId="673A75C0" w14:textId="77777777" w:rsidR="000D54CB" w:rsidRPr="009549AF" w:rsidRDefault="000D54CB" w:rsidP="00F3437E">
            <w:pPr>
              <w:rPr>
                <w:rFonts w:ascii="GHEA Grapalat" w:hAnsi="GHEA Grapalat" w:cs="Calibri"/>
                <w:b/>
                <w:bCs/>
                <w:color w:val="000000"/>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48C429BB" w14:textId="77777777" w:rsidR="000D54CB" w:rsidRPr="009549AF" w:rsidRDefault="000D54CB" w:rsidP="00F3437E">
            <w:pPr>
              <w:rPr>
                <w:rFonts w:ascii="GHEA Grapalat" w:hAnsi="GHEA Grapalat" w:cs="Calibri"/>
                <w:color w:val="000000"/>
              </w:rPr>
            </w:pPr>
          </w:p>
        </w:tc>
        <w:tc>
          <w:tcPr>
            <w:tcW w:w="4299" w:type="dxa"/>
            <w:vMerge/>
            <w:tcBorders>
              <w:top w:val="single" w:sz="4" w:space="0" w:color="auto"/>
              <w:left w:val="single" w:sz="4" w:space="0" w:color="auto"/>
              <w:bottom w:val="single" w:sz="4" w:space="0" w:color="auto"/>
              <w:right w:val="single" w:sz="4" w:space="0" w:color="auto"/>
            </w:tcBorders>
            <w:vAlign w:val="center"/>
            <w:hideMark/>
          </w:tcPr>
          <w:p w14:paraId="2881C2C0" w14:textId="77777777" w:rsidR="000D54CB" w:rsidRPr="009549AF" w:rsidRDefault="000D54CB" w:rsidP="00F3437E">
            <w:pPr>
              <w:rPr>
                <w:rFonts w:ascii="GHEA Grapalat" w:hAnsi="GHEA Grapalat" w:cs="Calibri"/>
                <w:color w:val="000000"/>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15191519" w14:textId="77777777" w:rsidR="000D54CB" w:rsidRPr="009549AF" w:rsidRDefault="000D54CB" w:rsidP="00F3437E">
            <w:pPr>
              <w:rPr>
                <w:rFonts w:ascii="GHEA Grapalat" w:hAnsi="GHEA Grapalat" w:cs="Calibri"/>
                <w:color w:val="000000"/>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7E4B0F49" w14:textId="77777777" w:rsidR="000D54CB" w:rsidRPr="009549AF" w:rsidRDefault="000D54CB" w:rsidP="00F3437E">
            <w:pPr>
              <w:rPr>
                <w:rFonts w:ascii="GHEA Grapalat" w:hAnsi="GHEA Grapalat" w:cs="Calibri"/>
                <w:color w:val="00000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20964DFF" w14:textId="77777777" w:rsidR="000D54CB" w:rsidRPr="009549AF" w:rsidRDefault="000D54CB" w:rsidP="00F3437E">
            <w:pPr>
              <w:rPr>
                <w:rFonts w:ascii="GHEA Grapalat" w:hAnsi="GHEA Grapalat" w:cs="Calibri"/>
                <w:color w:val="000000"/>
              </w:rPr>
            </w:pPr>
          </w:p>
        </w:tc>
        <w:tc>
          <w:tcPr>
            <w:tcW w:w="1782" w:type="dxa"/>
            <w:gridSpan w:val="2"/>
            <w:vMerge/>
            <w:tcBorders>
              <w:top w:val="single" w:sz="4" w:space="0" w:color="auto"/>
              <w:left w:val="single" w:sz="4" w:space="0" w:color="auto"/>
              <w:bottom w:val="single" w:sz="4" w:space="0" w:color="auto"/>
              <w:right w:val="single" w:sz="4" w:space="0" w:color="auto"/>
            </w:tcBorders>
            <w:vAlign w:val="center"/>
            <w:hideMark/>
          </w:tcPr>
          <w:p w14:paraId="413AE775" w14:textId="77777777" w:rsidR="000D54CB" w:rsidRPr="009549AF" w:rsidRDefault="000D54CB" w:rsidP="00F3437E">
            <w:pPr>
              <w:rPr>
                <w:rFonts w:ascii="GHEA Grapalat" w:hAnsi="GHEA Grapalat" w:cs="Calibri"/>
                <w:color w:val="000000"/>
              </w:rPr>
            </w:pPr>
          </w:p>
        </w:tc>
      </w:tr>
      <w:tr w:rsidR="000D54CB" w:rsidRPr="009549AF" w14:paraId="2B83C569" w14:textId="77777777" w:rsidTr="00F3437E">
        <w:trPr>
          <w:trHeight w:val="699"/>
        </w:trPr>
        <w:tc>
          <w:tcPr>
            <w:tcW w:w="714" w:type="dxa"/>
            <w:vMerge/>
            <w:tcBorders>
              <w:top w:val="single" w:sz="4" w:space="0" w:color="auto"/>
              <w:left w:val="single" w:sz="4" w:space="0" w:color="auto"/>
              <w:bottom w:val="single" w:sz="4" w:space="0" w:color="auto"/>
              <w:right w:val="single" w:sz="4" w:space="0" w:color="auto"/>
            </w:tcBorders>
            <w:vAlign w:val="center"/>
            <w:hideMark/>
          </w:tcPr>
          <w:p w14:paraId="0654454E" w14:textId="77777777" w:rsidR="000D54CB" w:rsidRPr="009549AF" w:rsidRDefault="000D54CB" w:rsidP="00F3437E">
            <w:pPr>
              <w:rPr>
                <w:rFonts w:ascii="GHEA Grapalat" w:hAnsi="GHEA Grapalat" w:cs="Calibri"/>
                <w:b/>
                <w:bCs/>
                <w:color w:val="000000"/>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69F37EED" w14:textId="77777777" w:rsidR="000D54CB" w:rsidRPr="009549AF" w:rsidRDefault="000D54CB" w:rsidP="00F3437E">
            <w:pPr>
              <w:rPr>
                <w:rFonts w:ascii="GHEA Grapalat" w:hAnsi="GHEA Grapalat" w:cs="Calibri"/>
                <w:color w:val="000000"/>
              </w:rPr>
            </w:pPr>
          </w:p>
        </w:tc>
        <w:tc>
          <w:tcPr>
            <w:tcW w:w="4299" w:type="dxa"/>
            <w:vMerge/>
            <w:tcBorders>
              <w:top w:val="single" w:sz="4" w:space="0" w:color="auto"/>
              <w:left w:val="single" w:sz="4" w:space="0" w:color="auto"/>
              <w:bottom w:val="single" w:sz="4" w:space="0" w:color="auto"/>
              <w:right w:val="single" w:sz="4" w:space="0" w:color="auto"/>
            </w:tcBorders>
            <w:vAlign w:val="center"/>
            <w:hideMark/>
          </w:tcPr>
          <w:p w14:paraId="3D592FC7" w14:textId="77777777" w:rsidR="000D54CB" w:rsidRPr="009549AF" w:rsidRDefault="000D54CB" w:rsidP="00F3437E">
            <w:pPr>
              <w:rPr>
                <w:rFonts w:ascii="GHEA Grapalat" w:hAnsi="GHEA Grapalat" w:cs="Calibri"/>
                <w:color w:val="000000"/>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218AAB6E" w14:textId="77777777" w:rsidR="000D54CB" w:rsidRPr="009549AF" w:rsidRDefault="000D54CB" w:rsidP="00F3437E">
            <w:pPr>
              <w:rPr>
                <w:rFonts w:ascii="GHEA Grapalat" w:hAnsi="GHEA Grapalat" w:cs="Calibri"/>
                <w:color w:val="000000"/>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5FDF4F09" w14:textId="77777777" w:rsidR="000D54CB" w:rsidRPr="009549AF" w:rsidRDefault="000D54CB" w:rsidP="00F3437E">
            <w:pPr>
              <w:rPr>
                <w:rFonts w:ascii="GHEA Grapalat" w:hAnsi="GHEA Grapalat" w:cs="Calibri"/>
                <w:color w:val="000000"/>
              </w:rPr>
            </w:pPr>
          </w:p>
        </w:tc>
        <w:tc>
          <w:tcPr>
            <w:tcW w:w="1522" w:type="dxa"/>
            <w:tcBorders>
              <w:top w:val="nil"/>
              <w:left w:val="nil"/>
              <w:bottom w:val="single" w:sz="4" w:space="0" w:color="auto"/>
              <w:right w:val="single" w:sz="4" w:space="0" w:color="auto"/>
            </w:tcBorders>
            <w:vAlign w:val="center"/>
            <w:hideMark/>
          </w:tcPr>
          <w:p w14:paraId="14E7EF54" w14:textId="77777777" w:rsidR="000D54CB" w:rsidRPr="009549AF" w:rsidRDefault="000D54CB" w:rsidP="00F3437E">
            <w:pPr>
              <w:jc w:val="center"/>
              <w:rPr>
                <w:rFonts w:ascii="GHEA Grapalat" w:hAnsi="GHEA Grapalat" w:cs="Calibri"/>
                <w:color w:val="000000"/>
              </w:rPr>
            </w:pPr>
            <w:r w:rsidRPr="009549AF">
              <w:rPr>
                <w:rFonts w:ascii="GHEA Grapalat" w:hAnsi="GHEA Grapalat" w:cs="Arial"/>
                <w:color w:val="000000"/>
              </w:rPr>
              <w:t>հազ</w:t>
            </w:r>
            <w:r w:rsidRPr="009549AF">
              <w:rPr>
                <w:rFonts w:ascii="Cambria Math" w:hAnsi="Cambria Math" w:cs="Cambria Math"/>
                <w:color w:val="000000"/>
              </w:rPr>
              <w:t>․</w:t>
            </w:r>
            <w:r w:rsidRPr="009549AF">
              <w:rPr>
                <w:rFonts w:ascii="GHEA Grapalat" w:hAnsi="GHEA Grapalat" w:cs="Calibri"/>
                <w:color w:val="000000"/>
              </w:rPr>
              <w:t xml:space="preserve"> </w:t>
            </w:r>
            <w:r w:rsidRPr="009549AF">
              <w:rPr>
                <w:rFonts w:ascii="GHEA Grapalat" w:hAnsi="GHEA Grapalat" w:cs="Arial"/>
                <w:color w:val="000000"/>
              </w:rPr>
              <w:t>դրամ</w:t>
            </w:r>
          </w:p>
        </w:tc>
        <w:tc>
          <w:tcPr>
            <w:tcW w:w="1782" w:type="dxa"/>
            <w:gridSpan w:val="2"/>
            <w:tcBorders>
              <w:top w:val="nil"/>
              <w:left w:val="nil"/>
              <w:bottom w:val="single" w:sz="4" w:space="0" w:color="auto"/>
              <w:right w:val="single" w:sz="4" w:space="0" w:color="auto"/>
            </w:tcBorders>
            <w:vAlign w:val="center"/>
            <w:hideMark/>
          </w:tcPr>
          <w:p w14:paraId="20D521F0" w14:textId="77777777" w:rsidR="000D54CB" w:rsidRPr="009549AF" w:rsidRDefault="000D54CB" w:rsidP="00F3437E">
            <w:pPr>
              <w:jc w:val="center"/>
              <w:rPr>
                <w:rFonts w:ascii="GHEA Grapalat" w:hAnsi="GHEA Grapalat" w:cs="Calibri"/>
                <w:color w:val="000000"/>
              </w:rPr>
            </w:pPr>
            <w:r w:rsidRPr="009549AF">
              <w:rPr>
                <w:rFonts w:ascii="GHEA Grapalat" w:hAnsi="GHEA Grapalat" w:cs="Arial"/>
                <w:color w:val="000000"/>
              </w:rPr>
              <w:t>հազ</w:t>
            </w:r>
            <w:r w:rsidRPr="009549AF">
              <w:rPr>
                <w:rFonts w:ascii="Cambria Math" w:hAnsi="Cambria Math" w:cs="Cambria Math"/>
                <w:color w:val="000000"/>
              </w:rPr>
              <w:t>․</w:t>
            </w:r>
            <w:r w:rsidRPr="009549AF">
              <w:rPr>
                <w:rFonts w:ascii="GHEA Grapalat" w:hAnsi="GHEA Grapalat" w:cs="Calibri"/>
                <w:color w:val="000000"/>
              </w:rPr>
              <w:t xml:space="preserve"> </w:t>
            </w:r>
            <w:r w:rsidRPr="009549AF">
              <w:rPr>
                <w:rFonts w:ascii="GHEA Grapalat" w:hAnsi="GHEA Grapalat" w:cs="Arial"/>
                <w:color w:val="000000"/>
              </w:rPr>
              <w:t>դրամ</w:t>
            </w:r>
          </w:p>
        </w:tc>
      </w:tr>
      <w:tr w:rsidR="000D54CB" w:rsidRPr="009549AF" w14:paraId="1A4589E4" w14:textId="77777777" w:rsidTr="00F3437E">
        <w:trPr>
          <w:trHeight w:val="262"/>
        </w:trPr>
        <w:tc>
          <w:tcPr>
            <w:tcW w:w="714" w:type="dxa"/>
            <w:tcBorders>
              <w:top w:val="nil"/>
              <w:left w:val="single" w:sz="4" w:space="0" w:color="auto"/>
              <w:bottom w:val="single" w:sz="4" w:space="0" w:color="auto"/>
              <w:right w:val="single" w:sz="4" w:space="0" w:color="auto"/>
            </w:tcBorders>
            <w:noWrap/>
            <w:vAlign w:val="center"/>
            <w:hideMark/>
          </w:tcPr>
          <w:p w14:paraId="79392316" w14:textId="77777777" w:rsidR="000D54CB" w:rsidRPr="009549AF" w:rsidRDefault="000D54CB" w:rsidP="00F3437E">
            <w:pPr>
              <w:jc w:val="right"/>
              <w:rPr>
                <w:rFonts w:ascii="Arial Armenian" w:hAnsi="Arial Armenian" w:cs="Calibri"/>
                <w:color w:val="000000"/>
              </w:rPr>
            </w:pPr>
            <w:r w:rsidRPr="009549AF">
              <w:rPr>
                <w:rFonts w:ascii="Arial Armenian" w:hAnsi="Arial Armenian" w:cs="Calibri"/>
                <w:color w:val="000000"/>
              </w:rPr>
              <w:t>1</w:t>
            </w:r>
          </w:p>
        </w:tc>
        <w:tc>
          <w:tcPr>
            <w:tcW w:w="987" w:type="dxa"/>
            <w:tcBorders>
              <w:top w:val="nil"/>
              <w:left w:val="nil"/>
              <w:bottom w:val="single" w:sz="4" w:space="0" w:color="auto"/>
              <w:right w:val="single" w:sz="4" w:space="0" w:color="auto"/>
            </w:tcBorders>
            <w:noWrap/>
            <w:vAlign w:val="center"/>
            <w:hideMark/>
          </w:tcPr>
          <w:p w14:paraId="2003E9F2" w14:textId="77777777" w:rsidR="000D54CB" w:rsidRPr="009549AF" w:rsidRDefault="000D54CB" w:rsidP="00F3437E">
            <w:pPr>
              <w:jc w:val="right"/>
              <w:rPr>
                <w:rFonts w:ascii="Arial Armenian" w:hAnsi="Arial Armenian" w:cs="Calibri"/>
                <w:color w:val="000000"/>
              </w:rPr>
            </w:pPr>
            <w:r w:rsidRPr="009549AF">
              <w:rPr>
                <w:rFonts w:ascii="Arial Armenian" w:hAnsi="Arial Armenian" w:cs="Calibri"/>
                <w:color w:val="000000"/>
              </w:rPr>
              <w:t>2</w:t>
            </w:r>
          </w:p>
        </w:tc>
        <w:tc>
          <w:tcPr>
            <w:tcW w:w="4299" w:type="dxa"/>
            <w:tcBorders>
              <w:top w:val="nil"/>
              <w:left w:val="nil"/>
              <w:bottom w:val="single" w:sz="4" w:space="0" w:color="auto"/>
              <w:right w:val="single" w:sz="4" w:space="0" w:color="auto"/>
            </w:tcBorders>
            <w:noWrap/>
            <w:vAlign w:val="center"/>
            <w:hideMark/>
          </w:tcPr>
          <w:p w14:paraId="5132B291" w14:textId="77777777" w:rsidR="000D54CB" w:rsidRPr="009549AF" w:rsidRDefault="000D54CB" w:rsidP="00F3437E">
            <w:pPr>
              <w:jc w:val="right"/>
              <w:rPr>
                <w:rFonts w:ascii="Arial Armenian" w:hAnsi="Arial Armenian" w:cs="Calibri"/>
                <w:color w:val="000000"/>
              </w:rPr>
            </w:pPr>
            <w:r w:rsidRPr="009549AF">
              <w:rPr>
                <w:rFonts w:ascii="Arial Armenian" w:hAnsi="Arial Armenian" w:cs="Calibri"/>
                <w:color w:val="000000"/>
              </w:rPr>
              <w:t>3</w:t>
            </w:r>
          </w:p>
        </w:tc>
        <w:tc>
          <w:tcPr>
            <w:tcW w:w="987" w:type="dxa"/>
            <w:tcBorders>
              <w:top w:val="nil"/>
              <w:left w:val="nil"/>
              <w:bottom w:val="single" w:sz="4" w:space="0" w:color="auto"/>
              <w:right w:val="single" w:sz="4" w:space="0" w:color="auto"/>
            </w:tcBorders>
            <w:noWrap/>
            <w:vAlign w:val="center"/>
            <w:hideMark/>
          </w:tcPr>
          <w:p w14:paraId="20F953B9" w14:textId="77777777" w:rsidR="000D54CB" w:rsidRPr="009549AF" w:rsidRDefault="000D54CB" w:rsidP="00F3437E">
            <w:pPr>
              <w:jc w:val="right"/>
              <w:rPr>
                <w:rFonts w:ascii="Arial Armenian" w:hAnsi="Arial Armenian" w:cs="Calibri"/>
                <w:color w:val="000000"/>
              </w:rPr>
            </w:pPr>
            <w:r w:rsidRPr="009549AF">
              <w:rPr>
                <w:rFonts w:ascii="Arial Armenian" w:hAnsi="Arial Armenian" w:cs="Calibri"/>
                <w:color w:val="000000"/>
              </w:rPr>
              <w:t>4</w:t>
            </w:r>
          </w:p>
        </w:tc>
        <w:tc>
          <w:tcPr>
            <w:tcW w:w="987" w:type="dxa"/>
            <w:tcBorders>
              <w:top w:val="nil"/>
              <w:left w:val="nil"/>
              <w:bottom w:val="single" w:sz="4" w:space="0" w:color="auto"/>
              <w:right w:val="single" w:sz="4" w:space="0" w:color="auto"/>
            </w:tcBorders>
            <w:noWrap/>
            <w:vAlign w:val="center"/>
            <w:hideMark/>
          </w:tcPr>
          <w:p w14:paraId="180D9B07" w14:textId="77777777" w:rsidR="000D54CB" w:rsidRPr="009549AF" w:rsidRDefault="000D54CB" w:rsidP="00F3437E">
            <w:pPr>
              <w:jc w:val="right"/>
              <w:rPr>
                <w:rFonts w:ascii="Arial Armenian" w:hAnsi="Arial Armenian" w:cs="Calibri"/>
                <w:color w:val="000000"/>
              </w:rPr>
            </w:pPr>
            <w:r w:rsidRPr="009549AF">
              <w:rPr>
                <w:rFonts w:ascii="Arial Armenian" w:hAnsi="Arial Armenian" w:cs="Calibri"/>
                <w:color w:val="000000"/>
              </w:rPr>
              <w:t>5</w:t>
            </w:r>
          </w:p>
        </w:tc>
        <w:tc>
          <w:tcPr>
            <w:tcW w:w="1522" w:type="dxa"/>
            <w:tcBorders>
              <w:top w:val="nil"/>
              <w:left w:val="nil"/>
              <w:bottom w:val="single" w:sz="4" w:space="0" w:color="auto"/>
              <w:right w:val="single" w:sz="4" w:space="0" w:color="auto"/>
            </w:tcBorders>
            <w:noWrap/>
            <w:vAlign w:val="center"/>
            <w:hideMark/>
          </w:tcPr>
          <w:p w14:paraId="5D012592" w14:textId="77777777" w:rsidR="000D54CB" w:rsidRPr="009549AF" w:rsidRDefault="000D54CB" w:rsidP="00F3437E">
            <w:pPr>
              <w:jc w:val="right"/>
              <w:rPr>
                <w:rFonts w:ascii="Arial Armenian" w:hAnsi="Arial Armenian" w:cs="Calibri"/>
                <w:color w:val="000000"/>
              </w:rPr>
            </w:pPr>
            <w:r w:rsidRPr="009549AF">
              <w:rPr>
                <w:rFonts w:ascii="Arial Armenian" w:hAnsi="Arial Armenian" w:cs="Calibri"/>
                <w:color w:val="000000"/>
              </w:rPr>
              <w:t>6</w:t>
            </w:r>
          </w:p>
        </w:tc>
        <w:tc>
          <w:tcPr>
            <w:tcW w:w="1782" w:type="dxa"/>
            <w:gridSpan w:val="2"/>
            <w:tcBorders>
              <w:top w:val="nil"/>
              <w:left w:val="nil"/>
              <w:bottom w:val="single" w:sz="4" w:space="0" w:color="auto"/>
              <w:right w:val="single" w:sz="4" w:space="0" w:color="auto"/>
            </w:tcBorders>
            <w:noWrap/>
            <w:vAlign w:val="center"/>
            <w:hideMark/>
          </w:tcPr>
          <w:p w14:paraId="100B3D90" w14:textId="77777777" w:rsidR="000D54CB" w:rsidRPr="009549AF" w:rsidRDefault="000D54CB" w:rsidP="00F3437E">
            <w:pPr>
              <w:jc w:val="right"/>
              <w:rPr>
                <w:rFonts w:ascii="Arial Armenian" w:hAnsi="Arial Armenian" w:cs="Calibri"/>
                <w:color w:val="000000"/>
              </w:rPr>
            </w:pPr>
            <w:r w:rsidRPr="009549AF">
              <w:rPr>
                <w:rFonts w:ascii="Arial Armenian" w:hAnsi="Arial Armenian" w:cs="Calibri"/>
                <w:color w:val="000000"/>
              </w:rPr>
              <w:t>7</w:t>
            </w:r>
          </w:p>
        </w:tc>
      </w:tr>
      <w:tr w:rsidR="000D54CB" w:rsidRPr="009549AF" w14:paraId="2179CEDA" w14:textId="77777777" w:rsidTr="00F3437E">
        <w:trPr>
          <w:trHeight w:val="262"/>
        </w:trPr>
        <w:tc>
          <w:tcPr>
            <w:tcW w:w="11281" w:type="dxa"/>
            <w:gridSpan w:val="8"/>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78C7BBBA"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 </w:t>
            </w:r>
            <w:r w:rsidRPr="009549AF">
              <w:rPr>
                <w:rFonts w:ascii="Arial Armenian" w:hAnsi="Arial Armenian" w:cs="Calibri"/>
                <w:color w:val="000000"/>
              </w:rPr>
              <w:t> </w:t>
            </w:r>
            <w:r w:rsidRPr="009549AF">
              <w:rPr>
                <w:rFonts w:ascii="Arial" w:hAnsi="Arial" w:cs="Arial"/>
                <w:b/>
                <w:bCs/>
                <w:color w:val="000000"/>
              </w:rPr>
              <w:t>Քանդման</w:t>
            </w:r>
            <w:r w:rsidRPr="009549AF">
              <w:rPr>
                <w:rFonts w:ascii="Arial Armenian" w:hAnsi="Arial Armenian" w:cs="Calibri"/>
                <w:b/>
                <w:bCs/>
                <w:color w:val="000000"/>
              </w:rPr>
              <w:t xml:space="preserve"> </w:t>
            </w:r>
            <w:r w:rsidRPr="009549AF">
              <w:rPr>
                <w:rFonts w:ascii="Arial" w:hAnsi="Arial" w:cs="Arial"/>
                <w:b/>
                <w:bCs/>
                <w:color w:val="000000"/>
              </w:rPr>
              <w:t>աշխատանքներ</w:t>
            </w:r>
            <w:r w:rsidRPr="009549AF">
              <w:rPr>
                <w:rFonts w:ascii="Arial Armenian" w:hAnsi="Arial Armenian" w:cs="Calibri"/>
                <w:b/>
                <w:bCs/>
                <w:color w:val="000000"/>
              </w:rPr>
              <w:t xml:space="preserve">  / </w:t>
            </w:r>
            <w:r w:rsidRPr="009549AF">
              <w:rPr>
                <w:rFonts w:ascii="Calibri" w:hAnsi="Calibri" w:cs="Calibri"/>
                <w:b/>
                <w:bCs/>
                <w:color w:val="000000"/>
              </w:rPr>
              <w:t>Демонтажные</w:t>
            </w:r>
            <w:r w:rsidRPr="009549AF">
              <w:rPr>
                <w:rFonts w:ascii="Arial Armenian" w:hAnsi="Arial Armenian" w:cs="Calibri"/>
                <w:b/>
                <w:bCs/>
                <w:color w:val="000000"/>
              </w:rPr>
              <w:t xml:space="preserve"> </w:t>
            </w:r>
            <w:r w:rsidRPr="009549AF">
              <w:rPr>
                <w:rFonts w:ascii="Calibri" w:hAnsi="Calibri" w:cs="Calibri"/>
                <w:b/>
                <w:bCs/>
                <w:color w:val="000000"/>
              </w:rPr>
              <w:t>работы</w:t>
            </w:r>
          </w:p>
        </w:tc>
      </w:tr>
      <w:tr w:rsidR="000D54CB" w:rsidRPr="009549AF" w14:paraId="374FC4BF" w14:textId="77777777" w:rsidTr="00F3437E">
        <w:trPr>
          <w:trHeight w:val="899"/>
        </w:trPr>
        <w:tc>
          <w:tcPr>
            <w:tcW w:w="714" w:type="dxa"/>
            <w:tcBorders>
              <w:top w:val="nil"/>
              <w:left w:val="single" w:sz="4" w:space="0" w:color="auto"/>
              <w:bottom w:val="single" w:sz="4" w:space="0" w:color="auto"/>
              <w:right w:val="single" w:sz="4" w:space="0" w:color="auto"/>
            </w:tcBorders>
            <w:noWrap/>
            <w:vAlign w:val="center"/>
            <w:hideMark/>
          </w:tcPr>
          <w:p w14:paraId="59013379"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w:t>
            </w:r>
          </w:p>
        </w:tc>
        <w:tc>
          <w:tcPr>
            <w:tcW w:w="987" w:type="dxa"/>
            <w:tcBorders>
              <w:top w:val="nil"/>
              <w:left w:val="nil"/>
              <w:bottom w:val="single" w:sz="4" w:space="0" w:color="auto"/>
              <w:right w:val="single" w:sz="4" w:space="0" w:color="auto"/>
            </w:tcBorders>
            <w:vAlign w:val="center"/>
            <w:hideMark/>
          </w:tcPr>
          <w:p w14:paraId="1E207E3A"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6-</w:t>
            </w:r>
            <w:r w:rsidRPr="009549AF">
              <w:rPr>
                <w:rFonts w:ascii="Calibri" w:hAnsi="Calibri" w:cs="Calibri"/>
                <w:b/>
                <w:bCs/>
                <w:color w:val="000000"/>
              </w:rPr>
              <w:t>М</w:t>
            </w:r>
            <w:r w:rsidRPr="009549AF">
              <w:rPr>
                <w:rFonts w:ascii="Arial Armenian" w:hAnsi="Arial Armenian" w:cs="Calibri"/>
                <w:b/>
                <w:bCs/>
                <w:color w:val="000000"/>
              </w:rPr>
              <w:t>153</w:t>
            </w:r>
          </w:p>
        </w:tc>
        <w:tc>
          <w:tcPr>
            <w:tcW w:w="4299" w:type="dxa"/>
            <w:tcBorders>
              <w:top w:val="nil"/>
              <w:left w:val="nil"/>
              <w:bottom w:val="single" w:sz="4" w:space="0" w:color="auto"/>
              <w:right w:val="single" w:sz="4" w:space="0" w:color="auto"/>
            </w:tcBorders>
            <w:vAlign w:val="center"/>
            <w:hideMark/>
          </w:tcPr>
          <w:p w14:paraId="5F9745AB" w14:textId="77777777" w:rsidR="000D54CB" w:rsidRPr="009549AF" w:rsidRDefault="000D54CB" w:rsidP="00F3437E">
            <w:pPr>
              <w:rPr>
                <w:rFonts w:ascii="Arial Armenian" w:hAnsi="Arial Armenian" w:cs="Calibri"/>
                <w:b/>
                <w:bCs/>
                <w:color w:val="000000"/>
              </w:rPr>
            </w:pPr>
            <w:r w:rsidRPr="009549AF">
              <w:rPr>
                <w:rFonts w:ascii="Arial" w:hAnsi="Arial" w:cs="Arial"/>
                <w:b/>
                <w:bCs/>
                <w:color w:val="000000"/>
              </w:rPr>
              <w:t>Մետաղական</w:t>
            </w:r>
            <w:r w:rsidRPr="009549AF">
              <w:rPr>
                <w:rFonts w:ascii="Arial Armenian" w:hAnsi="Arial Armenian" w:cs="Calibri"/>
                <w:b/>
                <w:bCs/>
                <w:color w:val="000000"/>
              </w:rPr>
              <w:t xml:space="preserve"> </w:t>
            </w:r>
            <w:r w:rsidRPr="009549AF">
              <w:rPr>
                <w:rFonts w:ascii="Arial" w:hAnsi="Arial" w:cs="Arial"/>
                <w:b/>
                <w:bCs/>
                <w:color w:val="000000"/>
              </w:rPr>
              <w:t>կոնստրուկցիաների</w:t>
            </w:r>
            <w:r w:rsidRPr="009549AF">
              <w:rPr>
                <w:rFonts w:ascii="Arial Armenian" w:hAnsi="Arial Armenian" w:cs="Calibri"/>
                <w:b/>
                <w:bCs/>
                <w:color w:val="000000"/>
              </w:rPr>
              <w:t xml:space="preserve"> </w:t>
            </w:r>
            <w:r w:rsidRPr="009549AF">
              <w:rPr>
                <w:rFonts w:ascii="Arial" w:hAnsi="Arial" w:cs="Arial"/>
                <w:b/>
                <w:bCs/>
                <w:color w:val="000000"/>
              </w:rPr>
              <w:t>ապամոնտաժում</w:t>
            </w:r>
            <w:r w:rsidRPr="009549AF">
              <w:rPr>
                <w:rFonts w:ascii="Arial Armenian" w:hAnsi="Arial Armenian" w:cs="Calibri"/>
                <w:b/>
                <w:bCs/>
                <w:color w:val="000000"/>
              </w:rPr>
              <w:t xml:space="preserve"> </w:t>
            </w:r>
            <w:r w:rsidRPr="009549AF">
              <w:rPr>
                <w:rFonts w:ascii="Calibri" w:hAnsi="Calibri" w:cs="Calibri"/>
                <w:b/>
                <w:bCs/>
                <w:color w:val="000000"/>
              </w:rPr>
              <w:t>Демонтаж</w:t>
            </w:r>
            <w:r w:rsidRPr="009549AF">
              <w:rPr>
                <w:rFonts w:ascii="Arial Armenian" w:hAnsi="Arial Armenian" w:cs="Calibri"/>
                <w:b/>
                <w:bCs/>
                <w:color w:val="000000"/>
              </w:rPr>
              <w:t xml:space="preserve"> </w:t>
            </w:r>
            <w:r w:rsidRPr="009549AF">
              <w:rPr>
                <w:rFonts w:ascii="Calibri" w:hAnsi="Calibri" w:cs="Calibri"/>
                <w:b/>
                <w:bCs/>
                <w:color w:val="000000"/>
              </w:rPr>
              <w:t>покрытий</w:t>
            </w:r>
            <w:r w:rsidRPr="009549AF">
              <w:rPr>
                <w:rFonts w:ascii="Arial Armenian" w:hAnsi="Arial Armenian" w:cs="Calibri"/>
                <w:b/>
                <w:bCs/>
                <w:color w:val="000000"/>
              </w:rPr>
              <w:t xml:space="preserve"> </w:t>
            </w:r>
            <w:r w:rsidRPr="009549AF">
              <w:rPr>
                <w:rFonts w:ascii="Calibri" w:hAnsi="Calibri" w:cs="Calibri"/>
                <w:b/>
                <w:bCs/>
                <w:color w:val="000000"/>
              </w:rPr>
              <w:t>из</w:t>
            </w:r>
            <w:r w:rsidRPr="009549AF">
              <w:rPr>
                <w:rFonts w:ascii="Arial Armenian" w:hAnsi="Arial Armenian" w:cs="Calibri"/>
                <w:b/>
                <w:bCs/>
                <w:color w:val="000000"/>
              </w:rPr>
              <w:t xml:space="preserve"> </w:t>
            </w:r>
            <w:r w:rsidRPr="009549AF">
              <w:rPr>
                <w:rFonts w:ascii="Calibri" w:hAnsi="Calibri" w:cs="Calibri"/>
                <w:b/>
                <w:bCs/>
                <w:color w:val="000000"/>
              </w:rPr>
              <w:t>листовой</w:t>
            </w:r>
            <w:r w:rsidRPr="009549AF">
              <w:rPr>
                <w:rFonts w:ascii="Arial Armenian" w:hAnsi="Arial Armenian" w:cs="Calibri"/>
                <w:b/>
                <w:bCs/>
                <w:color w:val="000000"/>
              </w:rPr>
              <w:t xml:space="preserve"> </w:t>
            </w:r>
            <w:r w:rsidRPr="009549AF">
              <w:rPr>
                <w:rFonts w:ascii="Calibri" w:hAnsi="Calibri" w:cs="Calibri"/>
                <w:b/>
                <w:bCs/>
                <w:color w:val="000000"/>
              </w:rPr>
              <w:t>стали</w:t>
            </w:r>
          </w:p>
        </w:tc>
        <w:tc>
          <w:tcPr>
            <w:tcW w:w="987" w:type="dxa"/>
            <w:tcBorders>
              <w:top w:val="nil"/>
              <w:left w:val="nil"/>
              <w:bottom w:val="single" w:sz="4" w:space="0" w:color="auto"/>
              <w:right w:val="single" w:sz="4" w:space="0" w:color="auto"/>
            </w:tcBorders>
            <w:vAlign w:val="center"/>
            <w:hideMark/>
          </w:tcPr>
          <w:p w14:paraId="49589FB7" w14:textId="77777777" w:rsidR="000D54CB" w:rsidRPr="009549AF" w:rsidRDefault="000D54CB" w:rsidP="00F3437E">
            <w:pPr>
              <w:jc w:val="center"/>
              <w:rPr>
                <w:rFonts w:ascii="Arial Armenian" w:hAnsi="Arial Armenian" w:cs="Calibri"/>
                <w:b/>
                <w:bCs/>
                <w:color w:val="000000"/>
              </w:rPr>
            </w:pPr>
            <w:r w:rsidRPr="009549AF">
              <w:rPr>
                <w:rFonts w:ascii="Arial" w:hAnsi="Arial" w:cs="Arial"/>
                <w:b/>
                <w:bCs/>
                <w:color w:val="000000"/>
              </w:rPr>
              <w:t>տ</w:t>
            </w:r>
            <w:r w:rsidRPr="009549AF">
              <w:rPr>
                <w:rFonts w:ascii="Arial Armenian" w:hAnsi="Arial Armenian" w:cs="Calibri"/>
                <w:b/>
                <w:bCs/>
                <w:color w:val="000000"/>
              </w:rPr>
              <w:t xml:space="preserve"> </w:t>
            </w:r>
            <w:r w:rsidRPr="009549AF">
              <w:rPr>
                <w:rFonts w:ascii="Calibri" w:hAnsi="Calibri" w:cs="Calibri"/>
                <w:b/>
                <w:bCs/>
                <w:color w:val="000000"/>
              </w:rPr>
              <w:t>т</w:t>
            </w:r>
          </w:p>
        </w:tc>
        <w:tc>
          <w:tcPr>
            <w:tcW w:w="987" w:type="dxa"/>
            <w:tcBorders>
              <w:top w:val="nil"/>
              <w:left w:val="nil"/>
              <w:bottom w:val="single" w:sz="4" w:space="0" w:color="auto"/>
              <w:right w:val="single" w:sz="4" w:space="0" w:color="auto"/>
            </w:tcBorders>
            <w:noWrap/>
            <w:vAlign w:val="center"/>
            <w:hideMark/>
          </w:tcPr>
          <w:p w14:paraId="67F40D37"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18</w:t>
            </w:r>
          </w:p>
        </w:tc>
        <w:tc>
          <w:tcPr>
            <w:tcW w:w="1522" w:type="dxa"/>
            <w:tcBorders>
              <w:top w:val="nil"/>
              <w:left w:val="nil"/>
              <w:bottom w:val="single" w:sz="4" w:space="0" w:color="auto"/>
              <w:right w:val="single" w:sz="4" w:space="0" w:color="auto"/>
            </w:tcBorders>
            <w:noWrap/>
            <w:vAlign w:val="center"/>
            <w:hideMark/>
          </w:tcPr>
          <w:p w14:paraId="18ABD9BD"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69,000</w:t>
            </w:r>
          </w:p>
        </w:tc>
        <w:tc>
          <w:tcPr>
            <w:tcW w:w="1782" w:type="dxa"/>
            <w:gridSpan w:val="2"/>
            <w:tcBorders>
              <w:top w:val="nil"/>
              <w:left w:val="nil"/>
              <w:bottom w:val="single" w:sz="4" w:space="0" w:color="auto"/>
              <w:right w:val="single" w:sz="4" w:space="0" w:color="auto"/>
            </w:tcBorders>
            <w:noWrap/>
            <w:vAlign w:val="center"/>
            <w:hideMark/>
          </w:tcPr>
          <w:p w14:paraId="13CCEA93"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1,242,000</w:t>
            </w:r>
          </w:p>
        </w:tc>
      </w:tr>
      <w:tr w:rsidR="000D54CB" w:rsidRPr="009549AF" w14:paraId="65E1A6B3" w14:textId="77777777" w:rsidTr="00F3437E">
        <w:trPr>
          <w:trHeight w:val="745"/>
        </w:trPr>
        <w:tc>
          <w:tcPr>
            <w:tcW w:w="714" w:type="dxa"/>
            <w:tcBorders>
              <w:top w:val="nil"/>
              <w:left w:val="single" w:sz="4" w:space="0" w:color="auto"/>
              <w:bottom w:val="single" w:sz="4" w:space="0" w:color="auto"/>
              <w:right w:val="single" w:sz="4" w:space="0" w:color="auto"/>
            </w:tcBorders>
            <w:noWrap/>
            <w:vAlign w:val="center"/>
            <w:hideMark/>
          </w:tcPr>
          <w:p w14:paraId="0A3BA7D6"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2</w:t>
            </w:r>
          </w:p>
        </w:tc>
        <w:tc>
          <w:tcPr>
            <w:tcW w:w="987" w:type="dxa"/>
            <w:tcBorders>
              <w:top w:val="nil"/>
              <w:left w:val="nil"/>
              <w:bottom w:val="single" w:sz="4" w:space="0" w:color="auto"/>
              <w:right w:val="single" w:sz="4" w:space="0" w:color="auto"/>
            </w:tcBorders>
            <w:vAlign w:val="center"/>
            <w:hideMark/>
          </w:tcPr>
          <w:p w14:paraId="2DA2650E"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 </w:t>
            </w:r>
          </w:p>
        </w:tc>
        <w:tc>
          <w:tcPr>
            <w:tcW w:w="4299" w:type="dxa"/>
            <w:tcBorders>
              <w:top w:val="nil"/>
              <w:left w:val="nil"/>
              <w:bottom w:val="single" w:sz="4" w:space="0" w:color="auto"/>
              <w:right w:val="single" w:sz="4" w:space="0" w:color="auto"/>
            </w:tcBorders>
            <w:vAlign w:val="center"/>
            <w:hideMark/>
          </w:tcPr>
          <w:p w14:paraId="4A0B9949" w14:textId="77777777" w:rsidR="000D54CB" w:rsidRPr="009549AF" w:rsidRDefault="000D54CB" w:rsidP="00F3437E">
            <w:pPr>
              <w:rPr>
                <w:rFonts w:ascii="Arial Armenian" w:hAnsi="Arial Armenian" w:cs="Calibri"/>
                <w:b/>
                <w:bCs/>
                <w:color w:val="000000"/>
              </w:rPr>
            </w:pPr>
            <w:r w:rsidRPr="009549AF">
              <w:rPr>
                <w:rFonts w:ascii="Arial" w:hAnsi="Arial" w:cs="Arial"/>
                <w:b/>
                <w:bCs/>
                <w:color w:val="000000"/>
              </w:rPr>
              <w:t>Ասֆալտ</w:t>
            </w:r>
            <w:r w:rsidRPr="009549AF">
              <w:rPr>
                <w:rFonts w:ascii="Arial Armenian" w:hAnsi="Arial Armenian" w:cs="Calibri"/>
                <w:b/>
                <w:bCs/>
                <w:color w:val="000000"/>
              </w:rPr>
              <w:t>-</w:t>
            </w:r>
            <w:r w:rsidRPr="009549AF">
              <w:rPr>
                <w:rFonts w:ascii="Arial" w:hAnsi="Arial" w:cs="Arial"/>
                <w:b/>
                <w:bCs/>
                <w:color w:val="000000"/>
              </w:rPr>
              <w:t>բետոնե</w:t>
            </w:r>
            <w:r w:rsidRPr="009549AF">
              <w:rPr>
                <w:rFonts w:ascii="Arial Armenian" w:hAnsi="Arial Armenian" w:cs="Calibri"/>
                <w:b/>
                <w:bCs/>
                <w:color w:val="000000"/>
              </w:rPr>
              <w:t xml:space="preserve"> </w:t>
            </w:r>
            <w:r w:rsidRPr="009549AF">
              <w:rPr>
                <w:rFonts w:ascii="Arial" w:hAnsi="Arial" w:cs="Arial"/>
                <w:b/>
                <w:bCs/>
                <w:color w:val="000000"/>
              </w:rPr>
              <w:t>շերտի</w:t>
            </w:r>
            <w:r w:rsidRPr="009549AF">
              <w:rPr>
                <w:rFonts w:ascii="Arial Armenian" w:hAnsi="Arial Armenian" w:cs="Calibri"/>
                <w:b/>
                <w:bCs/>
                <w:color w:val="000000"/>
              </w:rPr>
              <w:t xml:space="preserve"> </w:t>
            </w:r>
            <w:r w:rsidRPr="009549AF">
              <w:rPr>
                <w:rFonts w:ascii="Arial" w:hAnsi="Arial" w:cs="Arial"/>
                <w:b/>
                <w:bCs/>
                <w:color w:val="000000"/>
              </w:rPr>
              <w:t>քանդում</w:t>
            </w:r>
            <w:r w:rsidRPr="009549AF">
              <w:rPr>
                <w:rFonts w:ascii="Arial Armenian" w:hAnsi="Arial Armenian" w:cs="Calibri"/>
                <w:b/>
                <w:bCs/>
                <w:color w:val="000000"/>
              </w:rPr>
              <w:t xml:space="preserve">  </w:t>
            </w:r>
            <w:r w:rsidRPr="009549AF">
              <w:rPr>
                <w:rFonts w:ascii="Calibri" w:hAnsi="Calibri" w:cs="Calibri"/>
                <w:b/>
                <w:bCs/>
                <w:color w:val="000000"/>
              </w:rPr>
              <w:t>Снос</w:t>
            </w:r>
            <w:r w:rsidRPr="009549AF">
              <w:rPr>
                <w:rFonts w:ascii="Arial Armenian" w:hAnsi="Arial Armenian" w:cs="Calibri"/>
                <w:b/>
                <w:bCs/>
                <w:color w:val="000000"/>
              </w:rPr>
              <w:t xml:space="preserve"> </w:t>
            </w:r>
            <w:r w:rsidRPr="009549AF">
              <w:rPr>
                <w:rFonts w:ascii="Calibri" w:hAnsi="Calibri" w:cs="Calibri"/>
                <w:b/>
                <w:bCs/>
                <w:color w:val="000000"/>
              </w:rPr>
              <w:t>асфальтобетонного</w:t>
            </w:r>
            <w:r w:rsidRPr="009549AF">
              <w:rPr>
                <w:rFonts w:ascii="Arial Armenian" w:hAnsi="Arial Armenian" w:cs="Calibri"/>
                <w:b/>
                <w:bCs/>
                <w:color w:val="000000"/>
              </w:rPr>
              <w:t xml:space="preserve"> </w:t>
            </w:r>
            <w:r w:rsidRPr="009549AF">
              <w:rPr>
                <w:rFonts w:ascii="Calibri" w:hAnsi="Calibri" w:cs="Calibri"/>
                <w:b/>
                <w:bCs/>
                <w:color w:val="000000"/>
              </w:rPr>
              <w:t>слоя</w:t>
            </w:r>
          </w:p>
        </w:tc>
        <w:tc>
          <w:tcPr>
            <w:tcW w:w="987" w:type="dxa"/>
            <w:tcBorders>
              <w:top w:val="nil"/>
              <w:left w:val="nil"/>
              <w:bottom w:val="single" w:sz="4" w:space="0" w:color="auto"/>
              <w:right w:val="single" w:sz="4" w:space="0" w:color="auto"/>
            </w:tcBorders>
            <w:vAlign w:val="center"/>
            <w:hideMark/>
          </w:tcPr>
          <w:p w14:paraId="3A045F22" w14:textId="77777777" w:rsidR="000D54CB" w:rsidRPr="009549AF" w:rsidRDefault="000D54CB" w:rsidP="00F3437E">
            <w:pPr>
              <w:jc w:val="center"/>
              <w:rPr>
                <w:rFonts w:ascii="Arial Armenian" w:hAnsi="Arial Armenian" w:cs="Calibri"/>
                <w:b/>
                <w:bCs/>
                <w:color w:val="000000"/>
              </w:rPr>
            </w:pPr>
            <w:r w:rsidRPr="009549AF">
              <w:rPr>
                <w:rFonts w:ascii="Arial" w:hAnsi="Arial" w:cs="Arial"/>
                <w:b/>
                <w:bCs/>
                <w:color w:val="000000"/>
              </w:rPr>
              <w:t>մ</w:t>
            </w:r>
            <w:r w:rsidRPr="009549AF">
              <w:rPr>
                <w:rFonts w:ascii="Arial Armenian" w:hAnsi="Arial Armenian" w:cs="Calibri"/>
                <w:b/>
                <w:bCs/>
                <w:color w:val="000000"/>
              </w:rPr>
              <w:t xml:space="preserve">3 </w:t>
            </w:r>
            <w:r w:rsidRPr="009549AF">
              <w:rPr>
                <w:rFonts w:ascii="Calibri" w:hAnsi="Calibri" w:cs="Calibri"/>
                <w:b/>
                <w:bCs/>
                <w:color w:val="000000"/>
              </w:rPr>
              <w:t>м</w:t>
            </w:r>
            <w:r w:rsidRPr="009549AF">
              <w:rPr>
                <w:rFonts w:ascii="Arial Armenian" w:hAnsi="Arial Armenian" w:cs="Calibri"/>
                <w:b/>
                <w:bCs/>
                <w:color w:val="000000"/>
              </w:rPr>
              <w:t>3</w:t>
            </w:r>
          </w:p>
        </w:tc>
        <w:tc>
          <w:tcPr>
            <w:tcW w:w="987" w:type="dxa"/>
            <w:tcBorders>
              <w:top w:val="nil"/>
              <w:left w:val="nil"/>
              <w:bottom w:val="single" w:sz="4" w:space="0" w:color="auto"/>
              <w:right w:val="single" w:sz="4" w:space="0" w:color="auto"/>
            </w:tcBorders>
            <w:noWrap/>
            <w:vAlign w:val="center"/>
            <w:hideMark/>
          </w:tcPr>
          <w:p w14:paraId="54C27E7B"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48</w:t>
            </w:r>
          </w:p>
        </w:tc>
        <w:tc>
          <w:tcPr>
            <w:tcW w:w="1522" w:type="dxa"/>
            <w:tcBorders>
              <w:top w:val="nil"/>
              <w:left w:val="nil"/>
              <w:bottom w:val="single" w:sz="4" w:space="0" w:color="auto"/>
              <w:right w:val="single" w:sz="4" w:space="0" w:color="auto"/>
            </w:tcBorders>
            <w:noWrap/>
            <w:vAlign w:val="center"/>
            <w:hideMark/>
          </w:tcPr>
          <w:p w14:paraId="447B1A70"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18,800</w:t>
            </w:r>
          </w:p>
        </w:tc>
        <w:tc>
          <w:tcPr>
            <w:tcW w:w="1782" w:type="dxa"/>
            <w:gridSpan w:val="2"/>
            <w:tcBorders>
              <w:top w:val="nil"/>
              <w:left w:val="nil"/>
              <w:bottom w:val="single" w:sz="4" w:space="0" w:color="auto"/>
              <w:right w:val="single" w:sz="4" w:space="0" w:color="auto"/>
            </w:tcBorders>
            <w:noWrap/>
            <w:vAlign w:val="center"/>
            <w:hideMark/>
          </w:tcPr>
          <w:p w14:paraId="41B207CA"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902,400</w:t>
            </w:r>
          </w:p>
        </w:tc>
      </w:tr>
      <w:tr w:rsidR="000D54CB" w:rsidRPr="009549AF" w14:paraId="0459B9C7" w14:textId="77777777" w:rsidTr="00F3437E">
        <w:trPr>
          <w:trHeight w:val="874"/>
        </w:trPr>
        <w:tc>
          <w:tcPr>
            <w:tcW w:w="714" w:type="dxa"/>
            <w:tcBorders>
              <w:top w:val="nil"/>
              <w:left w:val="single" w:sz="4" w:space="0" w:color="auto"/>
              <w:bottom w:val="single" w:sz="4" w:space="0" w:color="auto"/>
              <w:right w:val="single" w:sz="4" w:space="0" w:color="auto"/>
            </w:tcBorders>
            <w:noWrap/>
            <w:vAlign w:val="center"/>
            <w:hideMark/>
          </w:tcPr>
          <w:p w14:paraId="1CC50476"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3</w:t>
            </w:r>
          </w:p>
        </w:tc>
        <w:tc>
          <w:tcPr>
            <w:tcW w:w="987" w:type="dxa"/>
            <w:tcBorders>
              <w:top w:val="nil"/>
              <w:left w:val="nil"/>
              <w:bottom w:val="single" w:sz="4" w:space="0" w:color="auto"/>
              <w:right w:val="single" w:sz="4" w:space="0" w:color="auto"/>
            </w:tcBorders>
            <w:vAlign w:val="center"/>
            <w:hideMark/>
          </w:tcPr>
          <w:p w14:paraId="4D48D7C4"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 </w:t>
            </w:r>
          </w:p>
        </w:tc>
        <w:tc>
          <w:tcPr>
            <w:tcW w:w="4299" w:type="dxa"/>
            <w:tcBorders>
              <w:top w:val="nil"/>
              <w:left w:val="nil"/>
              <w:bottom w:val="single" w:sz="4" w:space="0" w:color="auto"/>
              <w:right w:val="single" w:sz="4" w:space="0" w:color="auto"/>
            </w:tcBorders>
            <w:vAlign w:val="center"/>
            <w:hideMark/>
          </w:tcPr>
          <w:p w14:paraId="7E8A5D2E" w14:textId="77777777" w:rsidR="000D54CB" w:rsidRPr="009549AF" w:rsidRDefault="000D54CB" w:rsidP="00F3437E">
            <w:pPr>
              <w:rPr>
                <w:rFonts w:ascii="Arial Armenian" w:hAnsi="Arial Armenian" w:cs="Calibri"/>
                <w:b/>
                <w:bCs/>
                <w:color w:val="000000"/>
              </w:rPr>
            </w:pPr>
            <w:r w:rsidRPr="009549AF">
              <w:rPr>
                <w:rFonts w:ascii="Arial" w:hAnsi="Arial" w:cs="Arial"/>
                <w:b/>
                <w:bCs/>
                <w:color w:val="000000"/>
              </w:rPr>
              <w:t>Բազալտե</w:t>
            </w:r>
            <w:r w:rsidRPr="009549AF">
              <w:rPr>
                <w:rFonts w:ascii="Arial Armenian" w:hAnsi="Arial Armenian" w:cs="Calibri"/>
                <w:b/>
                <w:bCs/>
                <w:color w:val="000000"/>
              </w:rPr>
              <w:t xml:space="preserve"> </w:t>
            </w:r>
            <w:r w:rsidRPr="009549AF">
              <w:rPr>
                <w:rFonts w:ascii="Arial" w:hAnsi="Arial" w:cs="Arial"/>
                <w:b/>
                <w:bCs/>
                <w:color w:val="000000"/>
              </w:rPr>
              <w:t>եզրաքարերի</w:t>
            </w:r>
            <w:r w:rsidRPr="009549AF">
              <w:rPr>
                <w:rFonts w:ascii="Arial Armenian" w:hAnsi="Arial Armenian" w:cs="Calibri"/>
                <w:b/>
                <w:bCs/>
                <w:color w:val="000000"/>
              </w:rPr>
              <w:t xml:space="preserve"> </w:t>
            </w:r>
            <w:r w:rsidRPr="009549AF">
              <w:rPr>
                <w:rFonts w:ascii="Arial" w:hAnsi="Arial" w:cs="Arial"/>
                <w:b/>
                <w:bCs/>
                <w:color w:val="000000"/>
              </w:rPr>
              <w:t>ապամոնտաժում</w:t>
            </w:r>
            <w:r w:rsidRPr="009549AF">
              <w:rPr>
                <w:rFonts w:ascii="Arial Armenian" w:hAnsi="Arial Armenian" w:cs="Calibri"/>
                <w:b/>
                <w:bCs/>
                <w:color w:val="000000"/>
              </w:rPr>
              <w:t xml:space="preserve">           </w:t>
            </w:r>
            <w:r w:rsidRPr="009549AF">
              <w:rPr>
                <w:rFonts w:ascii="Calibri" w:hAnsi="Calibri" w:cs="Calibri"/>
                <w:b/>
                <w:bCs/>
                <w:color w:val="000000"/>
              </w:rPr>
              <w:t>Демонтаж</w:t>
            </w:r>
            <w:r w:rsidRPr="009549AF">
              <w:rPr>
                <w:rFonts w:ascii="Arial Armenian" w:hAnsi="Arial Armenian" w:cs="Calibri"/>
                <w:b/>
                <w:bCs/>
                <w:color w:val="000000"/>
              </w:rPr>
              <w:t xml:space="preserve"> </w:t>
            </w:r>
            <w:r w:rsidRPr="009549AF">
              <w:rPr>
                <w:rFonts w:ascii="Calibri" w:hAnsi="Calibri" w:cs="Calibri"/>
                <w:b/>
                <w:bCs/>
                <w:color w:val="000000"/>
              </w:rPr>
              <w:t>базальтовых</w:t>
            </w:r>
            <w:r w:rsidRPr="009549AF">
              <w:rPr>
                <w:rFonts w:ascii="Arial Armenian" w:hAnsi="Arial Armenian" w:cs="Calibri"/>
                <w:b/>
                <w:bCs/>
                <w:color w:val="000000"/>
              </w:rPr>
              <w:t xml:space="preserve"> </w:t>
            </w:r>
            <w:r w:rsidRPr="009549AF">
              <w:rPr>
                <w:rFonts w:ascii="Calibri" w:hAnsi="Calibri" w:cs="Calibri"/>
                <w:b/>
                <w:bCs/>
                <w:color w:val="000000"/>
              </w:rPr>
              <w:t>бордюрных</w:t>
            </w:r>
            <w:r w:rsidRPr="009549AF">
              <w:rPr>
                <w:rFonts w:ascii="Arial Armenian" w:hAnsi="Arial Armenian" w:cs="Calibri"/>
                <w:b/>
                <w:bCs/>
                <w:color w:val="000000"/>
              </w:rPr>
              <w:t xml:space="preserve"> </w:t>
            </w:r>
            <w:r w:rsidRPr="009549AF">
              <w:rPr>
                <w:rFonts w:ascii="Calibri" w:hAnsi="Calibri" w:cs="Calibri"/>
                <w:b/>
                <w:bCs/>
                <w:color w:val="000000"/>
              </w:rPr>
              <w:t>камней</w:t>
            </w:r>
          </w:p>
        </w:tc>
        <w:tc>
          <w:tcPr>
            <w:tcW w:w="987" w:type="dxa"/>
            <w:tcBorders>
              <w:top w:val="nil"/>
              <w:left w:val="nil"/>
              <w:bottom w:val="single" w:sz="4" w:space="0" w:color="auto"/>
              <w:right w:val="single" w:sz="4" w:space="0" w:color="auto"/>
            </w:tcBorders>
            <w:vAlign w:val="center"/>
            <w:hideMark/>
          </w:tcPr>
          <w:p w14:paraId="1D25ABE5" w14:textId="77777777" w:rsidR="000D54CB" w:rsidRPr="009549AF" w:rsidRDefault="000D54CB" w:rsidP="00F3437E">
            <w:pPr>
              <w:jc w:val="center"/>
              <w:rPr>
                <w:rFonts w:ascii="Arial Armenian" w:hAnsi="Arial Armenian" w:cs="Calibri"/>
                <w:b/>
                <w:bCs/>
                <w:color w:val="000000"/>
              </w:rPr>
            </w:pPr>
            <w:r w:rsidRPr="009549AF">
              <w:rPr>
                <w:rFonts w:ascii="Arial" w:hAnsi="Arial" w:cs="Arial"/>
                <w:b/>
                <w:bCs/>
                <w:color w:val="000000"/>
              </w:rPr>
              <w:t>գմ</w:t>
            </w:r>
            <w:r w:rsidRPr="009549AF">
              <w:rPr>
                <w:rFonts w:ascii="Arial Armenian" w:hAnsi="Arial Armenian" w:cs="Calibri"/>
                <w:b/>
                <w:bCs/>
                <w:color w:val="000000"/>
              </w:rPr>
              <w:t xml:space="preserve"> /</w:t>
            </w:r>
            <w:r w:rsidRPr="009549AF">
              <w:rPr>
                <w:rFonts w:ascii="Calibri" w:hAnsi="Calibri" w:cs="Calibri"/>
                <w:b/>
                <w:bCs/>
                <w:color w:val="000000"/>
              </w:rPr>
              <w:t>пм</w:t>
            </w:r>
          </w:p>
        </w:tc>
        <w:tc>
          <w:tcPr>
            <w:tcW w:w="987" w:type="dxa"/>
            <w:tcBorders>
              <w:top w:val="nil"/>
              <w:left w:val="nil"/>
              <w:bottom w:val="single" w:sz="4" w:space="0" w:color="auto"/>
              <w:right w:val="single" w:sz="4" w:space="0" w:color="auto"/>
            </w:tcBorders>
            <w:noWrap/>
            <w:vAlign w:val="center"/>
            <w:hideMark/>
          </w:tcPr>
          <w:p w14:paraId="49401F2C"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218</w:t>
            </w:r>
          </w:p>
        </w:tc>
        <w:tc>
          <w:tcPr>
            <w:tcW w:w="1522" w:type="dxa"/>
            <w:tcBorders>
              <w:top w:val="nil"/>
              <w:left w:val="nil"/>
              <w:bottom w:val="single" w:sz="4" w:space="0" w:color="auto"/>
              <w:right w:val="single" w:sz="4" w:space="0" w:color="auto"/>
            </w:tcBorders>
            <w:noWrap/>
            <w:vAlign w:val="center"/>
            <w:hideMark/>
          </w:tcPr>
          <w:p w14:paraId="3BF8B08E"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1,450</w:t>
            </w:r>
          </w:p>
        </w:tc>
        <w:tc>
          <w:tcPr>
            <w:tcW w:w="1782" w:type="dxa"/>
            <w:gridSpan w:val="2"/>
            <w:tcBorders>
              <w:top w:val="nil"/>
              <w:left w:val="nil"/>
              <w:bottom w:val="single" w:sz="4" w:space="0" w:color="auto"/>
              <w:right w:val="single" w:sz="4" w:space="0" w:color="auto"/>
            </w:tcBorders>
            <w:noWrap/>
            <w:vAlign w:val="center"/>
            <w:hideMark/>
          </w:tcPr>
          <w:p w14:paraId="4E99FBB2"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316,100</w:t>
            </w:r>
          </w:p>
        </w:tc>
      </w:tr>
      <w:tr w:rsidR="000D54CB" w:rsidRPr="009549AF" w14:paraId="0485533A" w14:textId="77777777" w:rsidTr="00F3437E">
        <w:trPr>
          <w:trHeight w:val="980"/>
        </w:trPr>
        <w:tc>
          <w:tcPr>
            <w:tcW w:w="714" w:type="dxa"/>
            <w:tcBorders>
              <w:top w:val="nil"/>
              <w:left w:val="single" w:sz="4" w:space="0" w:color="auto"/>
              <w:bottom w:val="single" w:sz="4" w:space="0" w:color="auto"/>
              <w:right w:val="single" w:sz="4" w:space="0" w:color="auto"/>
            </w:tcBorders>
            <w:noWrap/>
            <w:vAlign w:val="center"/>
            <w:hideMark/>
          </w:tcPr>
          <w:p w14:paraId="0138C02B"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4</w:t>
            </w:r>
          </w:p>
        </w:tc>
        <w:tc>
          <w:tcPr>
            <w:tcW w:w="987" w:type="dxa"/>
            <w:tcBorders>
              <w:top w:val="nil"/>
              <w:left w:val="nil"/>
              <w:bottom w:val="single" w:sz="4" w:space="0" w:color="auto"/>
              <w:right w:val="single" w:sz="4" w:space="0" w:color="auto"/>
            </w:tcBorders>
            <w:vAlign w:val="center"/>
            <w:hideMark/>
          </w:tcPr>
          <w:p w14:paraId="7930DFEC"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 </w:t>
            </w:r>
          </w:p>
        </w:tc>
        <w:tc>
          <w:tcPr>
            <w:tcW w:w="4299" w:type="dxa"/>
            <w:tcBorders>
              <w:top w:val="nil"/>
              <w:left w:val="nil"/>
              <w:bottom w:val="single" w:sz="4" w:space="0" w:color="auto"/>
              <w:right w:val="single" w:sz="4" w:space="0" w:color="auto"/>
            </w:tcBorders>
            <w:vAlign w:val="center"/>
            <w:hideMark/>
          </w:tcPr>
          <w:p w14:paraId="630B6AAD" w14:textId="77777777" w:rsidR="000D54CB" w:rsidRPr="009549AF" w:rsidRDefault="000D54CB" w:rsidP="00F3437E">
            <w:pPr>
              <w:rPr>
                <w:rFonts w:ascii="Arial Armenian" w:hAnsi="Arial Armenian" w:cs="Calibri"/>
                <w:b/>
                <w:bCs/>
                <w:color w:val="000000"/>
              </w:rPr>
            </w:pPr>
            <w:r w:rsidRPr="009549AF">
              <w:rPr>
                <w:rFonts w:ascii="Arial" w:hAnsi="Arial" w:cs="Arial"/>
                <w:b/>
                <w:bCs/>
                <w:color w:val="000000"/>
              </w:rPr>
              <w:t>Տարածքում</w:t>
            </w:r>
            <w:r w:rsidRPr="009549AF">
              <w:rPr>
                <w:rFonts w:ascii="Arial Armenian" w:hAnsi="Arial Armenian" w:cs="Calibri"/>
                <w:b/>
                <w:bCs/>
                <w:color w:val="000000"/>
              </w:rPr>
              <w:t xml:space="preserve"> </w:t>
            </w:r>
            <w:r w:rsidRPr="009549AF">
              <w:rPr>
                <w:rFonts w:ascii="Arial" w:hAnsi="Arial" w:cs="Arial"/>
                <w:b/>
                <w:bCs/>
                <w:color w:val="000000"/>
              </w:rPr>
              <w:t>առկա</w:t>
            </w:r>
            <w:r w:rsidRPr="009549AF">
              <w:rPr>
                <w:rFonts w:ascii="Arial Armenian" w:hAnsi="Arial Armenian" w:cs="Calibri"/>
                <w:b/>
                <w:bCs/>
                <w:color w:val="000000"/>
              </w:rPr>
              <w:t xml:space="preserve"> </w:t>
            </w:r>
            <w:r w:rsidRPr="009549AF">
              <w:rPr>
                <w:rFonts w:ascii="Arial" w:hAnsi="Arial" w:cs="Arial"/>
                <w:b/>
                <w:bCs/>
                <w:color w:val="000000"/>
              </w:rPr>
              <w:t>շին</w:t>
            </w:r>
            <w:r w:rsidRPr="009549AF">
              <w:rPr>
                <w:rFonts w:ascii="Arial Armenian" w:hAnsi="Arial Armenian" w:cs="Calibri"/>
                <w:b/>
                <w:bCs/>
                <w:color w:val="000000"/>
              </w:rPr>
              <w:t xml:space="preserve"> </w:t>
            </w:r>
            <w:r w:rsidRPr="009549AF">
              <w:rPr>
                <w:rFonts w:ascii="Arial" w:hAnsi="Arial" w:cs="Arial"/>
                <w:b/>
                <w:bCs/>
                <w:color w:val="000000"/>
              </w:rPr>
              <w:t>աղբի</w:t>
            </w:r>
            <w:r w:rsidRPr="009549AF">
              <w:rPr>
                <w:rFonts w:ascii="Arial Armenian" w:hAnsi="Arial Armenian" w:cs="Calibri"/>
                <w:b/>
                <w:bCs/>
                <w:color w:val="000000"/>
              </w:rPr>
              <w:t xml:space="preserve"> </w:t>
            </w:r>
            <w:r w:rsidRPr="009549AF">
              <w:rPr>
                <w:rFonts w:ascii="Arial" w:hAnsi="Arial" w:cs="Arial"/>
                <w:b/>
                <w:bCs/>
                <w:color w:val="000000"/>
              </w:rPr>
              <w:t>հավաքում</w:t>
            </w:r>
            <w:r w:rsidRPr="009549AF">
              <w:rPr>
                <w:rFonts w:ascii="Arial Armenian" w:hAnsi="Arial Armenian" w:cs="Calibri"/>
                <w:b/>
                <w:bCs/>
                <w:color w:val="000000"/>
              </w:rPr>
              <w:t xml:space="preserve"> </w:t>
            </w:r>
            <w:r w:rsidRPr="009549AF">
              <w:rPr>
                <w:rFonts w:ascii="Arial" w:hAnsi="Arial" w:cs="Arial"/>
                <w:b/>
                <w:bCs/>
                <w:color w:val="000000"/>
              </w:rPr>
              <w:t>և</w:t>
            </w:r>
            <w:r w:rsidRPr="009549AF">
              <w:rPr>
                <w:rFonts w:ascii="Arial Armenian" w:hAnsi="Arial Armenian" w:cs="Calibri"/>
                <w:b/>
                <w:bCs/>
                <w:color w:val="000000"/>
              </w:rPr>
              <w:t xml:space="preserve">  </w:t>
            </w:r>
            <w:r w:rsidRPr="009549AF">
              <w:rPr>
                <w:rFonts w:ascii="Arial" w:hAnsi="Arial" w:cs="Arial"/>
                <w:b/>
                <w:bCs/>
                <w:color w:val="000000"/>
              </w:rPr>
              <w:t>տեղափոխում</w:t>
            </w:r>
            <w:r w:rsidRPr="009549AF">
              <w:rPr>
                <w:rFonts w:ascii="Arial Armenian" w:hAnsi="Arial Armenian" w:cs="Calibri"/>
                <w:b/>
                <w:bCs/>
                <w:color w:val="000000"/>
              </w:rPr>
              <w:t xml:space="preserve"> 13 </w:t>
            </w:r>
            <w:r w:rsidRPr="009549AF">
              <w:rPr>
                <w:rFonts w:ascii="Arial" w:hAnsi="Arial" w:cs="Arial"/>
                <w:b/>
                <w:bCs/>
                <w:color w:val="000000"/>
              </w:rPr>
              <w:t>կմ</w:t>
            </w:r>
            <w:r w:rsidRPr="009549AF">
              <w:rPr>
                <w:rFonts w:ascii="Arial Armenian" w:hAnsi="Arial Armenian" w:cs="Calibri"/>
                <w:b/>
                <w:bCs/>
                <w:color w:val="000000"/>
              </w:rPr>
              <w:t xml:space="preserve"> </w:t>
            </w:r>
            <w:r w:rsidRPr="009549AF">
              <w:rPr>
                <w:rFonts w:ascii="Arial" w:hAnsi="Arial" w:cs="Arial"/>
                <w:b/>
                <w:bCs/>
                <w:color w:val="000000"/>
              </w:rPr>
              <w:t>հեռավորության</w:t>
            </w:r>
            <w:r w:rsidRPr="009549AF">
              <w:rPr>
                <w:rFonts w:ascii="Arial Armenian" w:hAnsi="Arial Armenian" w:cs="Calibri"/>
                <w:b/>
                <w:bCs/>
                <w:color w:val="000000"/>
              </w:rPr>
              <w:t xml:space="preserve"> </w:t>
            </w:r>
            <w:r w:rsidRPr="009549AF">
              <w:rPr>
                <w:rFonts w:ascii="Arial" w:hAnsi="Arial" w:cs="Arial"/>
                <w:b/>
                <w:bCs/>
                <w:color w:val="000000"/>
              </w:rPr>
              <w:t>վրա</w:t>
            </w:r>
            <w:r w:rsidRPr="009549AF">
              <w:rPr>
                <w:rFonts w:ascii="Arial Armenian" w:hAnsi="Arial Armenian" w:cs="Calibri"/>
                <w:b/>
                <w:bCs/>
                <w:color w:val="000000"/>
              </w:rPr>
              <w:t xml:space="preserve">      </w:t>
            </w:r>
            <w:r w:rsidRPr="009549AF">
              <w:rPr>
                <w:rFonts w:ascii="Calibri" w:hAnsi="Calibri" w:cs="Calibri"/>
                <w:b/>
                <w:bCs/>
                <w:color w:val="000000"/>
              </w:rPr>
              <w:t>Сбор</w:t>
            </w:r>
            <w:r w:rsidRPr="009549AF">
              <w:rPr>
                <w:rFonts w:ascii="Arial Armenian" w:hAnsi="Arial Armenian" w:cs="Calibri"/>
                <w:b/>
                <w:bCs/>
                <w:color w:val="000000"/>
              </w:rPr>
              <w:t xml:space="preserve"> </w:t>
            </w:r>
            <w:r w:rsidRPr="009549AF">
              <w:rPr>
                <w:rFonts w:ascii="Calibri" w:hAnsi="Calibri" w:cs="Calibri"/>
                <w:b/>
                <w:bCs/>
                <w:color w:val="000000"/>
              </w:rPr>
              <w:t>и</w:t>
            </w:r>
            <w:r w:rsidRPr="009549AF">
              <w:rPr>
                <w:rFonts w:ascii="Arial Armenian" w:hAnsi="Arial Armenian" w:cs="Calibri"/>
                <w:b/>
                <w:bCs/>
                <w:color w:val="000000"/>
              </w:rPr>
              <w:t xml:space="preserve"> </w:t>
            </w:r>
            <w:r w:rsidRPr="009549AF">
              <w:rPr>
                <w:rFonts w:ascii="Calibri" w:hAnsi="Calibri" w:cs="Calibri"/>
                <w:b/>
                <w:bCs/>
                <w:color w:val="000000"/>
              </w:rPr>
              <w:t>вывоз</w:t>
            </w:r>
            <w:r w:rsidRPr="009549AF">
              <w:rPr>
                <w:rFonts w:ascii="Arial Armenian" w:hAnsi="Arial Armenian" w:cs="Calibri"/>
                <w:b/>
                <w:bCs/>
                <w:color w:val="000000"/>
              </w:rPr>
              <w:t xml:space="preserve"> </w:t>
            </w:r>
            <w:r w:rsidRPr="009549AF">
              <w:rPr>
                <w:rFonts w:ascii="Calibri" w:hAnsi="Calibri" w:cs="Calibri"/>
                <w:b/>
                <w:bCs/>
                <w:color w:val="000000"/>
              </w:rPr>
              <w:t>строительного</w:t>
            </w:r>
            <w:r w:rsidRPr="009549AF">
              <w:rPr>
                <w:rFonts w:ascii="Arial Armenian" w:hAnsi="Arial Armenian" w:cs="Calibri"/>
                <w:b/>
                <w:bCs/>
                <w:color w:val="000000"/>
              </w:rPr>
              <w:t xml:space="preserve"> </w:t>
            </w:r>
            <w:r w:rsidRPr="009549AF">
              <w:rPr>
                <w:rFonts w:ascii="Calibri" w:hAnsi="Calibri" w:cs="Calibri"/>
                <w:b/>
                <w:bCs/>
                <w:color w:val="000000"/>
              </w:rPr>
              <w:t>мусора</w:t>
            </w:r>
            <w:r w:rsidRPr="009549AF">
              <w:rPr>
                <w:rFonts w:ascii="Arial Armenian" w:hAnsi="Arial Armenian" w:cs="Calibri"/>
                <w:b/>
                <w:bCs/>
                <w:color w:val="000000"/>
              </w:rPr>
              <w:t xml:space="preserve"> </w:t>
            </w:r>
            <w:r w:rsidRPr="009549AF">
              <w:rPr>
                <w:rFonts w:ascii="Calibri" w:hAnsi="Calibri" w:cs="Calibri"/>
                <w:b/>
                <w:bCs/>
                <w:color w:val="000000"/>
              </w:rPr>
              <w:t>в</w:t>
            </w:r>
            <w:r w:rsidRPr="009549AF">
              <w:rPr>
                <w:rFonts w:ascii="Arial Armenian" w:hAnsi="Arial Armenian" w:cs="Calibri"/>
                <w:b/>
                <w:bCs/>
                <w:color w:val="000000"/>
              </w:rPr>
              <w:t xml:space="preserve"> </w:t>
            </w:r>
            <w:r w:rsidRPr="009549AF">
              <w:rPr>
                <w:rFonts w:ascii="Calibri" w:hAnsi="Calibri" w:cs="Calibri"/>
                <w:b/>
                <w:bCs/>
                <w:color w:val="000000"/>
              </w:rPr>
              <w:t>радиусе</w:t>
            </w:r>
            <w:r w:rsidRPr="009549AF">
              <w:rPr>
                <w:rFonts w:ascii="Arial Armenian" w:hAnsi="Arial Armenian" w:cs="Calibri"/>
                <w:b/>
                <w:bCs/>
                <w:color w:val="000000"/>
              </w:rPr>
              <w:t xml:space="preserve"> 13 </w:t>
            </w:r>
            <w:r w:rsidRPr="009549AF">
              <w:rPr>
                <w:rFonts w:ascii="Calibri" w:hAnsi="Calibri" w:cs="Calibri"/>
                <w:b/>
                <w:bCs/>
                <w:color w:val="000000"/>
              </w:rPr>
              <w:t>км</w:t>
            </w:r>
            <w:r w:rsidRPr="009549AF">
              <w:rPr>
                <w:rFonts w:ascii="Arial Armenian" w:hAnsi="Arial Armenian" w:cs="Calibri"/>
                <w:b/>
                <w:bCs/>
                <w:color w:val="000000"/>
              </w:rPr>
              <w:t>.</w:t>
            </w:r>
          </w:p>
        </w:tc>
        <w:tc>
          <w:tcPr>
            <w:tcW w:w="987" w:type="dxa"/>
            <w:tcBorders>
              <w:top w:val="nil"/>
              <w:left w:val="nil"/>
              <w:bottom w:val="single" w:sz="4" w:space="0" w:color="auto"/>
              <w:right w:val="single" w:sz="4" w:space="0" w:color="auto"/>
            </w:tcBorders>
            <w:vAlign w:val="center"/>
            <w:hideMark/>
          </w:tcPr>
          <w:p w14:paraId="480863A9" w14:textId="77777777" w:rsidR="000D54CB" w:rsidRPr="009549AF" w:rsidRDefault="000D54CB" w:rsidP="00F3437E">
            <w:pPr>
              <w:jc w:val="center"/>
              <w:rPr>
                <w:rFonts w:ascii="Arial Armenian" w:hAnsi="Arial Armenian" w:cs="Calibri"/>
                <w:b/>
                <w:bCs/>
                <w:color w:val="000000"/>
              </w:rPr>
            </w:pPr>
            <w:r w:rsidRPr="009549AF">
              <w:rPr>
                <w:rFonts w:ascii="Arial" w:hAnsi="Arial" w:cs="Arial"/>
                <w:b/>
                <w:bCs/>
                <w:color w:val="000000"/>
              </w:rPr>
              <w:t>տ</w:t>
            </w:r>
            <w:r w:rsidRPr="009549AF">
              <w:rPr>
                <w:rFonts w:ascii="Arial Armenian" w:hAnsi="Arial Armenian" w:cs="Calibri"/>
                <w:b/>
                <w:bCs/>
                <w:color w:val="000000"/>
              </w:rPr>
              <w:t xml:space="preserve"> </w:t>
            </w:r>
            <w:r w:rsidRPr="009549AF">
              <w:rPr>
                <w:rFonts w:ascii="Calibri" w:hAnsi="Calibri" w:cs="Calibri"/>
                <w:b/>
                <w:bCs/>
                <w:color w:val="000000"/>
              </w:rPr>
              <w:t>т</w:t>
            </w:r>
          </w:p>
        </w:tc>
        <w:tc>
          <w:tcPr>
            <w:tcW w:w="987" w:type="dxa"/>
            <w:tcBorders>
              <w:top w:val="nil"/>
              <w:left w:val="nil"/>
              <w:bottom w:val="single" w:sz="4" w:space="0" w:color="auto"/>
              <w:right w:val="single" w:sz="4" w:space="0" w:color="auto"/>
            </w:tcBorders>
            <w:noWrap/>
            <w:vAlign w:val="center"/>
            <w:hideMark/>
          </w:tcPr>
          <w:p w14:paraId="04E42B0E"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90</w:t>
            </w:r>
          </w:p>
        </w:tc>
        <w:tc>
          <w:tcPr>
            <w:tcW w:w="1522" w:type="dxa"/>
            <w:tcBorders>
              <w:top w:val="nil"/>
              <w:left w:val="nil"/>
              <w:bottom w:val="single" w:sz="4" w:space="0" w:color="auto"/>
              <w:right w:val="single" w:sz="4" w:space="0" w:color="auto"/>
            </w:tcBorders>
            <w:noWrap/>
            <w:vAlign w:val="center"/>
            <w:hideMark/>
          </w:tcPr>
          <w:p w14:paraId="405477B3"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4,900</w:t>
            </w:r>
          </w:p>
        </w:tc>
        <w:tc>
          <w:tcPr>
            <w:tcW w:w="1782" w:type="dxa"/>
            <w:gridSpan w:val="2"/>
            <w:tcBorders>
              <w:top w:val="nil"/>
              <w:left w:val="nil"/>
              <w:bottom w:val="single" w:sz="4" w:space="0" w:color="auto"/>
              <w:right w:val="single" w:sz="4" w:space="0" w:color="auto"/>
            </w:tcBorders>
            <w:noWrap/>
            <w:vAlign w:val="center"/>
            <w:hideMark/>
          </w:tcPr>
          <w:p w14:paraId="0380F00A"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441,000</w:t>
            </w:r>
          </w:p>
        </w:tc>
      </w:tr>
      <w:tr w:rsidR="000D54CB" w:rsidRPr="009549AF" w14:paraId="084F590B" w14:textId="77777777" w:rsidTr="00F3437E">
        <w:trPr>
          <w:trHeight w:val="262"/>
        </w:trPr>
        <w:tc>
          <w:tcPr>
            <w:tcW w:w="11281" w:type="dxa"/>
            <w:gridSpan w:val="8"/>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09D69644"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 </w:t>
            </w:r>
            <w:r w:rsidRPr="009549AF">
              <w:rPr>
                <w:rFonts w:ascii="Arial" w:hAnsi="Arial" w:cs="Arial"/>
                <w:b/>
                <w:bCs/>
                <w:color w:val="000000"/>
              </w:rPr>
              <w:t>Ռետինե</w:t>
            </w:r>
            <w:r w:rsidRPr="009549AF">
              <w:rPr>
                <w:rFonts w:ascii="Arial Armenian" w:hAnsi="Arial Armenian" w:cs="Calibri"/>
                <w:b/>
                <w:bCs/>
                <w:color w:val="000000"/>
              </w:rPr>
              <w:t xml:space="preserve"> </w:t>
            </w:r>
            <w:r w:rsidRPr="009549AF">
              <w:rPr>
                <w:rFonts w:ascii="Arial" w:hAnsi="Arial" w:cs="Arial"/>
                <w:b/>
                <w:bCs/>
                <w:color w:val="000000"/>
              </w:rPr>
              <w:t>ծածկույթ</w:t>
            </w:r>
          </w:p>
        </w:tc>
      </w:tr>
      <w:tr w:rsidR="000D54CB" w:rsidRPr="009549AF" w14:paraId="3A86D02B" w14:textId="77777777" w:rsidTr="00F3437E">
        <w:trPr>
          <w:trHeight w:val="862"/>
        </w:trPr>
        <w:tc>
          <w:tcPr>
            <w:tcW w:w="714" w:type="dxa"/>
            <w:tcBorders>
              <w:top w:val="nil"/>
              <w:left w:val="single" w:sz="4" w:space="0" w:color="auto"/>
              <w:bottom w:val="single" w:sz="4" w:space="0" w:color="auto"/>
              <w:right w:val="single" w:sz="4" w:space="0" w:color="auto"/>
            </w:tcBorders>
            <w:noWrap/>
            <w:vAlign w:val="center"/>
            <w:hideMark/>
          </w:tcPr>
          <w:p w14:paraId="6717A029"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lastRenderedPageBreak/>
              <w:t> </w:t>
            </w:r>
          </w:p>
        </w:tc>
        <w:tc>
          <w:tcPr>
            <w:tcW w:w="987" w:type="dxa"/>
            <w:tcBorders>
              <w:top w:val="nil"/>
              <w:left w:val="nil"/>
              <w:bottom w:val="single" w:sz="4" w:space="0" w:color="auto"/>
              <w:right w:val="single" w:sz="4" w:space="0" w:color="auto"/>
            </w:tcBorders>
            <w:vAlign w:val="center"/>
            <w:hideMark/>
          </w:tcPr>
          <w:p w14:paraId="10682255" w14:textId="77777777" w:rsidR="000D54CB" w:rsidRPr="009549AF" w:rsidRDefault="000D54CB" w:rsidP="00F3437E">
            <w:pPr>
              <w:jc w:val="center"/>
              <w:rPr>
                <w:rFonts w:ascii="Arial Armenian" w:hAnsi="Arial Armenian" w:cs="Calibri"/>
                <w:b/>
                <w:bCs/>
                <w:color w:val="000000"/>
              </w:rPr>
            </w:pPr>
            <w:r w:rsidRPr="009549AF">
              <w:rPr>
                <w:rFonts w:ascii="Arial" w:hAnsi="Arial" w:cs="Arial"/>
                <w:b/>
                <w:bCs/>
                <w:color w:val="000000"/>
              </w:rPr>
              <w:t>Շուկա</w:t>
            </w:r>
          </w:p>
        </w:tc>
        <w:tc>
          <w:tcPr>
            <w:tcW w:w="4299" w:type="dxa"/>
            <w:tcBorders>
              <w:top w:val="nil"/>
              <w:left w:val="nil"/>
              <w:bottom w:val="single" w:sz="4" w:space="0" w:color="auto"/>
              <w:right w:val="single" w:sz="4" w:space="0" w:color="auto"/>
            </w:tcBorders>
            <w:vAlign w:val="center"/>
            <w:hideMark/>
          </w:tcPr>
          <w:p w14:paraId="05F9DDC4" w14:textId="77777777" w:rsidR="000D54CB" w:rsidRPr="009549AF" w:rsidRDefault="000D54CB" w:rsidP="00F3437E">
            <w:pPr>
              <w:rPr>
                <w:rFonts w:ascii="Arial Armenian" w:hAnsi="Arial Armenian" w:cs="Calibri"/>
                <w:b/>
                <w:bCs/>
                <w:color w:val="000000"/>
              </w:rPr>
            </w:pPr>
            <w:r w:rsidRPr="009549AF">
              <w:rPr>
                <w:rFonts w:ascii="Arial" w:hAnsi="Arial" w:cs="Arial"/>
                <w:b/>
                <w:bCs/>
                <w:color w:val="000000"/>
              </w:rPr>
              <w:t>Ռետինե</w:t>
            </w:r>
            <w:r w:rsidRPr="009549AF">
              <w:rPr>
                <w:rFonts w:ascii="Arial Armenian" w:hAnsi="Arial Armenian" w:cs="Calibri"/>
                <w:b/>
                <w:bCs/>
                <w:color w:val="000000"/>
              </w:rPr>
              <w:t xml:space="preserve"> </w:t>
            </w:r>
            <w:r w:rsidRPr="009549AF">
              <w:rPr>
                <w:rFonts w:ascii="Arial" w:hAnsi="Arial" w:cs="Arial"/>
                <w:b/>
                <w:bCs/>
                <w:color w:val="000000"/>
              </w:rPr>
              <w:t>հատակ</w:t>
            </w:r>
            <w:r w:rsidRPr="009549AF">
              <w:rPr>
                <w:rFonts w:ascii="Arial Armenian" w:hAnsi="Arial Armenian" w:cs="Calibri"/>
                <w:b/>
                <w:bCs/>
                <w:color w:val="000000"/>
              </w:rPr>
              <w:t xml:space="preserve"> 15</w:t>
            </w:r>
            <w:r w:rsidRPr="009549AF">
              <w:rPr>
                <w:rFonts w:ascii="Arial" w:hAnsi="Arial" w:cs="Arial"/>
                <w:b/>
                <w:bCs/>
                <w:color w:val="000000"/>
              </w:rPr>
              <w:t>մմ</w:t>
            </w:r>
            <w:r w:rsidRPr="009549AF">
              <w:rPr>
                <w:rFonts w:ascii="Arial Armenian" w:hAnsi="Arial Armenian" w:cs="Calibri"/>
                <w:b/>
                <w:bCs/>
                <w:color w:val="000000"/>
              </w:rPr>
              <w:t xml:space="preserve"> /</w:t>
            </w:r>
            <w:r w:rsidRPr="009549AF">
              <w:rPr>
                <w:rFonts w:ascii="Arial" w:hAnsi="Arial" w:cs="Arial"/>
                <w:b/>
                <w:bCs/>
                <w:color w:val="000000"/>
              </w:rPr>
              <w:t>նյութ</w:t>
            </w:r>
            <w:r w:rsidRPr="009549AF">
              <w:rPr>
                <w:rFonts w:ascii="Arial Armenian" w:hAnsi="Arial Armenian" w:cs="Calibri"/>
                <w:b/>
                <w:bCs/>
                <w:color w:val="000000"/>
              </w:rPr>
              <w:t xml:space="preserve"> </w:t>
            </w:r>
            <w:r w:rsidRPr="009549AF">
              <w:rPr>
                <w:rFonts w:ascii="Arial" w:hAnsi="Arial" w:cs="Arial"/>
                <w:b/>
                <w:bCs/>
                <w:color w:val="000000"/>
              </w:rPr>
              <w:t>և</w:t>
            </w:r>
            <w:r w:rsidRPr="009549AF">
              <w:rPr>
                <w:rFonts w:ascii="Arial Armenian" w:hAnsi="Arial Armenian" w:cs="Calibri"/>
                <w:b/>
                <w:bCs/>
                <w:color w:val="000000"/>
              </w:rPr>
              <w:t xml:space="preserve"> </w:t>
            </w:r>
            <w:r w:rsidRPr="009549AF">
              <w:rPr>
                <w:rFonts w:ascii="Arial" w:hAnsi="Arial" w:cs="Arial"/>
                <w:b/>
                <w:bCs/>
                <w:color w:val="000000"/>
              </w:rPr>
              <w:t>աշխատանք</w:t>
            </w:r>
            <w:r w:rsidRPr="009549AF">
              <w:rPr>
                <w:rFonts w:ascii="Arial Armenian" w:hAnsi="Arial Armenian" w:cs="Calibri"/>
                <w:b/>
                <w:bCs/>
                <w:color w:val="000000"/>
              </w:rPr>
              <w:t xml:space="preserve">/ </w:t>
            </w:r>
            <w:r w:rsidRPr="009549AF">
              <w:rPr>
                <w:rFonts w:ascii="Calibri" w:hAnsi="Calibri" w:cs="Calibri"/>
                <w:b/>
                <w:bCs/>
                <w:color w:val="000000"/>
              </w:rPr>
              <w:t>Резиновое</w:t>
            </w:r>
            <w:r w:rsidRPr="009549AF">
              <w:rPr>
                <w:rFonts w:ascii="Arial Armenian" w:hAnsi="Arial Armenian" w:cs="Calibri"/>
                <w:b/>
                <w:bCs/>
                <w:color w:val="000000"/>
              </w:rPr>
              <w:t xml:space="preserve"> </w:t>
            </w:r>
            <w:r w:rsidRPr="009549AF">
              <w:rPr>
                <w:rFonts w:ascii="Calibri" w:hAnsi="Calibri" w:cs="Calibri"/>
                <w:b/>
                <w:bCs/>
                <w:color w:val="000000"/>
              </w:rPr>
              <w:t>покрытие</w:t>
            </w:r>
            <w:r w:rsidRPr="009549AF">
              <w:rPr>
                <w:rFonts w:ascii="Arial Armenian" w:hAnsi="Arial Armenian" w:cs="Calibri"/>
                <w:b/>
                <w:bCs/>
                <w:color w:val="000000"/>
              </w:rPr>
              <w:t xml:space="preserve"> 15</w:t>
            </w:r>
            <w:r w:rsidRPr="009549AF">
              <w:rPr>
                <w:rFonts w:ascii="Arial" w:hAnsi="Arial" w:cs="Arial"/>
                <w:b/>
                <w:bCs/>
                <w:color w:val="000000"/>
              </w:rPr>
              <w:t> мм</w:t>
            </w:r>
            <w:r w:rsidRPr="009549AF">
              <w:rPr>
                <w:rFonts w:ascii="Arial Armenian" w:hAnsi="Arial Armenian" w:cs="Calibri"/>
                <w:b/>
                <w:bCs/>
                <w:color w:val="000000"/>
              </w:rPr>
              <w:t xml:space="preserve"> /</w:t>
            </w:r>
            <w:r w:rsidRPr="009549AF">
              <w:rPr>
                <w:rFonts w:ascii="Calibri" w:hAnsi="Calibri" w:cs="Calibri"/>
                <w:b/>
                <w:bCs/>
                <w:color w:val="000000"/>
              </w:rPr>
              <w:t>материал</w:t>
            </w:r>
            <w:r w:rsidRPr="009549AF">
              <w:rPr>
                <w:rFonts w:ascii="Arial Armenian" w:hAnsi="Arial Armenian" w:cs="Calibri"/>
                <w:b/>
                <w:bCs/>
                <w:color w:val="000000"/>
              </w:rPr>
              <w:t xml:space="preserve"> </w:t>
            </w:r>
            <w:r w:rsidRPr="009549AF">
              <w:rPr>
                <w:rFonts w:ascii="Calibri" w:hAnsi="Calibri" w:cs="Calibri"/>
                <w:b/>
                <w:bCs/>
                <w:color w:val="000000"/>
              </w:rPr>
              <w:t>и</w:t>
            </w:r>
            <w:r w:rsidRPr="009549AF">
              <w:rPr>
                <w:rFonts w:ascii="Arial Armenian" w:hAnsi="Arial Armenian" w:cs="Calibri"/>
                <w:b/>
                <w:bCs/>
                <w:color w:val="000000"/>
              </w:rPr>
              <w:t xml:space="preserve"> </w:t>
            </w:r>
            <w:r w:rsidRPr="009549AF">
              <w:rPr>
                <w:rFonts w:ascii="Calibri" w:hAnsi="Calibri" w:cs="Calibri"/>
                <w:b/>
                <w:bCs/>
                <w:color w:val="000000"/>
              </w:rPr>
              <w:t>работа</w:t>
            </w:r>
            <w:r w:rsidRPr="009549AF">
              <w:rPr>
                <w:rFonts w:ascii="Arial Armenian" w:hAnsi="Arial Armenian" w:cs="Calibri"/>
                <w:b/>
                <w:bCs/>
                <w:color w:val="000000"/>
              </w:rPr>
              <w:t>/.</w:t>
            </w:r>
          </w:p>
        </w:tc>
        <w:tc>
          <w:tcPr>
            <w:tcW w:w="987" w:type="dxa"/>
            <w:tcBorders>
              <w:top w:val="nil"/>
              <w:left w:val="nil"/>
              <w:bottom w:val="single" w:sz="4" w:space="0" w:color="auto"/>
              <w:right w:val="single" w:sz="4" w:space="0" w:color="auto"/>
            </w:tcBorders>
            <w:vAlign w:val="center"/>
            <w:hideMark/>
          </w:tcPr>
          <w:p w14:paraId="5DBD553C" w14:textId="77777777" w:rsidR="000D54CB" w:rsidRPr="009549AF" w:rsidRDefault="000D54CB" w:rsidP="00F3437E">
            <w:pPr>
              <w:jc w:val="center"/>
              <w:rPr>
                <w:rFonts w:ascii="Arial Armenian" w:hAnsi="Arial Armenian" w:cs="Calibri"/>
                <w:b/>
                <w:bCs/>
                <w:color w:val="000000"/>
              </w:rPr>
            </w:pPr>
            <w:r w:rsidRPr="009549AF">
              <w:rPr>
                <w:rFonts w:ascii="Arial" w:hAnsi="Arial" w:cs="Arial"/>
                <w:b/>
                <w:bCs/>
                <w:color w:val="000000"/>
              </w:rPr>
              <w:t>մ</w:t>
            </w:r>
            <w:r w:rsidRPr="009549AF">
              <w:rPr>
                <w:rFonts w:ascii="Arial Armenian" w:hAnsi="Arial Armenian" w:cs="Calibri"/>
                <w:b/>
                <w:bCs/>
                <w:color w:val="000000"/>
              </w:rPr>
              <w:t xml:space="preserve">2 </w:t>
            </w:r>
            <w:r w:rsidRPr="009549AF">
              <w:rPr>
                <w:rFonts w:ascii="Calibri" w:hAnsi="Calibri" w:cs="Calibri"/>
                <w:b/>
                <w:bCs/>
                <w:color w:val="000000"/>
              </w:rPr>
              <w:t>м</w:t>
            </w:r>
            <w:r w:rsidRPr="009549AF">
              <w:rPr>
                <w:rFonts w:ascii="Arial Armenian" w:hAnsi="Arial Armenian" w:cs="Calibri"/>
                <w:b/>
                <w:bCs/>
                <w:color w:val="000000"/>
              </w:rPr>
              <w:t>2</w:t>
            </w:r>
          </w:p>
        </w:tc>
        <w:tc>
          <w:tcPr>
            <w:tcW w:w="987" w:type="dxa"/>
            <w:tcBorders>
              <w:top w:val="nil"/>
              <w:left w:val="nil"/>
              <w:bottom w:val="single" w:sz="4" w:space="0" w:color="auto"/>
              <w:right w:val="single" w:sz="4" w:space="0" w:color="auto"/>
            </w:tcBorders>
            <w:noWrap/>
            <w:vAlign w:val="center"/>
            <w:hideMark/>
          </w:tcPr>
          <w:p w14:paraId="437BBF01"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546.15</w:t>
            </w:r>
          </w:p>
        </w:tc>
        <w:tc>
          <w:tcPr>
            <w:tcW w:w="1522" w:type="dxa"/>
            <w:tcBorders>
              <w:top w:val="nil"/>
              <w:left w:val="nil"/>
              <w:bottom w:val="single" w:sz="4" w:space="0" w:color="auto"/>
              <w:right w:val="single" w:sz="4" w:space="0" w:color="auto"/>
            </w:tcBorders>
            <w:noWrap/>
            <w:vAlign w:val="center"/>
            <w:hideMark/>
          </w:tcPr>
          <w:p w14:paraId="7D5B6BE4"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18,400</w:t>
            </w:r>
          </w:p>
        </w:tc>
        <w:tc>
          <w:tcPr>
            <w:tcW w:w="1782" w:type="dxa"/>
            <w:gridSpan w:val="2"/>
            <w:tcBorders>
              <w:top w:val="nil"/>
              <w:left w:val="nil"/>
              <w:bottom w:val="single" w:sz="4" w:space="0" w:color="auto"/>
              <w:right w:val="single" w:sz="4" w:space="0" w:color="auto"/>
            </w:tcBorders>
            <w:noWrap/>
            <w:vAlign w:val="center"/>
            <w:hideMark/>
          </w:tcPr>
          <w:p w14:paraId="37470490"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10,049,160</w:t>
            </w:r>
          </w:p>
        </w:tc>
      </w:tr>
      <w:tr w:rsidR="000D54CB" w:rsidRPr="009549AF" w14:paraId="7EBA3190" w14:textId="77777777" w:rsidTr="00F3437E">
        <w:trPr>
          <w:trHeight w:val="914"/>
        </w:trPr>
        <w:tc>
          <w:tcPr>
            <w:tcW w:w="714" w:type="dxa"/>
            <w:tcBorders>
              <w:top w:val="nil"/>
              <w:left w:val="single" w:sz="4" w:space="0" w:color="auto"/>
              <w:bottom w:val="single" w:sz="4" w:space="0" w:color="auto"/>
              <w:right w:val="single" w:sz="4" w:space="0" w:color="auto"/>
            </w:tcBorders>
            <w:noWrap/>
            <w:vAlign w:val="center"/>
            <w:hideMark/>
          </w:tcPr>
          <w:p w14:paraId="60ECE2E0"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 </w:t>
            </w:r>
          </w:p>
        </w:tc>
        <w:tc>
          <w:tcPr>
            <w:tcW w:w="987" w:type="dxa"/>
            <w:tcBorders>
              <w:top w:val="nil"/>
              <w:left w:val="nil"/>
              <w:bottom w:val="single" w:sz="4" w:space="0" w:color="auto"/>
              <w:right w:val="single" w:sz="4" w:space="0" w:color="auto"/>
            </w:tcBorders>
            <w:vAlign w:val="center"/>
            <w:hideMark/>
          </w:tcPr>
          <w:p w14:paraId="7AC8A2BC" w14:textId="77777777" w:rsidR="000D54CB" w:rsidRPr="009549AF" w:rsidRDefault="000D54CB" w:rsidP="00F3437E">
            <w:pPr>
              <w:jc w:val="center"/>
              <w:rPr>
                <w:rFonts w:ascii="Arial Armenian" w:hAnsi="Arial Armenian" w:cs="Calibri"/>
                <w:b/>
                <w:bCs/>
                <w:color w:val="000000"/>
              </w:rPr>
            </w:pPr>
            <w:r w:rsidRPr="009549AF">
              <w:rPr>
                <w:rFonts w:ascii="Arial" w:hAnsi="Arial" w:cs="Arial"/>
                <w:b/>
                <w:bCs/>
                <w:color w:val="000000"/>
              </w:rPr>
              <w:t>Շուկա</w:t>
            </w:r>
          </w:p>
        </w:tc>
        <w:tc>
          <w:tcPr>
            <w:tcW w:w="4299" w:type="dxa"/>
            <w:tcBorders>
              <w:top w:val="nil"/>
              <w:left w:val="nil"/>
              <w:bottom w:val="single" w:sz="4" w:space="0" w:color="auto"/>
              <w:right w:val="single" w:sz="4" w:space="0" w:color="auto"/>
            </w:tcBorders>
            <w:vAlign w:val="center"/>
            <w:hideMark/>
          </w:tcPr>
          <w:p w14:paraId="7E17EDB2" w14:textId="77777777" w:rsidR="000D54CB" w:rsidRPr="009549AF" w:rsidRDefault="000D54CB" w:rsidP="00F3437E">
            <w:pPr>
              <w:rPr>
                <w:rFonts w:ascii="Arial Armenian" w:hAnsi="Arial Armenian" w:cs="Calibri"/>
                <w:b/>
                <w:bCs/>
                <w:color w:val="000000"/>
              </w:rPr>
            </w:pPr>
            <w:r w:rsidRPr="009549AF">
              <w:rPr>
                <w:rFonts w:ascii="Arial" w:hAnsi="Arial" w:cs="Arial"/>
                <w:b/>
                <w:bCs/>
                <w:color w:val="000000"/>
              </w:rPr>
              <w:t>Ռետինե</w:t>
            </w:r>
            <w:r w:rsidRPr="009549AF">
              <w:rPr>
                <w:rFonts w:ascii="Arial Armenian" w:hAnsi="Arial Armenian" w:cs="Calibri"/>
                <w:b/>
                <w:bCs/>
                <w:color w:val="000000"/>
              </w:rPr>
              <w:t xml:space="preserve"> EPDM </w:t>
            </w:r>
            <w:r w:rsidRPr="009549AF">
              <w:rPr>
                <w:rFonts w:ascii="Arial" w:hAnsi="Arial" w:cs="Arial"/>
                <w:b/>
                <w:bCs/>
                <w:color w:val="000000"/>
              </w:rPr>
              <w:t>հատակ</w:t>
            </w:r>
            <w:r w:rsidRPr="009549AF">
              <w:rPr>
                <w:rFonts w:ascii="Arial Armenian" w:hAnsi="Arial Armenian" w:cs="Calibri"/>
                <w:b/>
                <w:bCs/>
                <w:color w:val="000000"/>
              </w:rPr>
              <w:t xml:space="preserve"> 10</w:t>
            </w:r>
            <w:r w:rsidRPr="009549AF">
              <w:rPr>
                <w:rFonts w:ascii="Arial" w:hAnsi="Arial" w:cs="Arial"/>
                <w:b/>
                <w:bCs/>
                <w:color w:val="000000"/>
              </w:rPr>
              <w:t>մմ</w:t>
            </w:r>
            <w:r w:rsidRPr="009549AF">
              <w:rPr>
                <w:rFonts w:ascii="Arial Armenian" w:hAnsi="Arial Armenian" w:cs="Calibri"/>
                <w:b/>
                <w:bCs/>
                <w:color w:val="000000"/>
              </w:rPr>
              <w:t xml:space="preserve"> /</w:t>
            </w:r>
            <w:r w:rsidRPr="009549AF">
              <w:rPr>
                <w:rFonts w:ascii="Arial" w:hAnsi="Arial" w:cs="Arial"/>
                <w:b/>
                <w:bCs/>
                <w:color w:val="000000"/>
              </w:rPr>
              <w:t>նյութ</w:t>
            </w:r>
            <w:r w:rsidRPr="009549AF">
              <w:rPr>
                <w:rFonts w:ascii="Arial Armenian" w:hAnsi="Arial Armenian" w:cs="Calibri"/>
                <w:b/>
                <w:bCs/>
                <w:color w:val="000000"/>
              </w:rPr>
              <w:t xml:space="preserve"> </w:t>
            </w:r>
            <w:r w:rsidRPr="009549AF">
              <w:rPr>
                <w:rFonts w:ascii="Arial" w:hAnsi="Arial" w:cs="Arial"/>
                <w:b/>
                <w:bCs/>
                <w:color w:val="000000"/>
              </w:rPr>
              <w:t>և</w:t>
            </w:r>
            <w:r w:rsidRPr="009549AF">
              <w:rPr>
                <w:rFonts w:ascii="Arial Armenian" w:hAnsi="Arial Armenian" w:cs="Calibri"/>
                <w:b/>
                <w:bCs/>
                <w:color w:val="000000"/>
              </w:rPr>
              <w:t xml:space="preserve"> </w:t>
            </w:r>
            <w:r w:rsidRPr="009549AF">
              <w:rPr>
                <w:rFonts w:ascii="Arial" w:hAnsi="Arial" w:cs="Arial"/>
                <w:b/>
                <w:bCs/>
                <w:color w:val="000000"/>
              </w:rPr>
              <w:t>աշխատանք</w:t>
            </w:r>
            <w:r w:rsidRPr="009549AF">
              <w:rPr>
                <w:rFonts w:ascii="Arial Armenian" w:hAnsi="Arial Armenian" w:cs="Calibri"/>
                <w:b/>
                <w:bCs/>
                <w:color w:val="000000"/>
              </w:rPr>
              <w:t xml:space="preserve">/ </w:t>
            </w:r>
            <w:r w:rsidRPr="009549AF">
              <w:rPr>
                <w:rFonts w:ascii="Calibri" w:hAnsi="Calibri" w:cs="Calibri"/>
                <w:b/>
                <w:bCs/>
                <w:color w:val="000000"/>
              </w:rPr>
              <w:t>Резиновое</w:t>
            </w:r>
            <w:r w:rsidRPr="009549AF">
              <w:rPr>
                <w:rFonts w:ascii="Arial Armenian" w:hAnsi="Arial Armenian" w:cs="Calibri"/>
                <w:b/>
                <w:bCs/>
                <w:color w:val="000000"/>
              </w:rPr>
              <w:t xml:space="preserve"> EPDM </w:t>
            </w:r>
            <w:r w:rsidRPr="009549AF">
              <w:rPr>
                <w:rFonts w:ascii="Calibri" w:hAnsi="Calibri" w:cs="Calibri"/>
                <w:b/>
                <w:bCs/>
                <w:color w:val="000000"/>
              </w:rPr>
              <w:t>покрытие</w:t>
            </w:r>
            <w:r w:rsidRPr="009549AF">
              <w:rPr>
                <w:rFonts w:ascii="Arial Armenian" w:hAnsi="Arial Armenian" w:cs="Calibri"/>
                <w:b/>
                <w:bCs/>
                <w:color w:val="000000"/>
              </w:rPr>
              <w:t xml:space="preserve"> 10</w:t>
            </w:r>
            <w:r w:rsidRPr="009549AF">
              <w:rPr>
                <w:rFonts w:ascii="Arial" w:hAnsi="Arial" w:cs="Arial"/>
                <w:b/>
                <w:bCs/>
                <w:color w:val="000000"/>
              </w:rPr>
              <w:t> мм</w:t>
            </w:r>
            <w:r w:rsidRPr="009549AF">
              <w:rPr>
                <w:rFonts w:ascii="Arial Armenian" w:hAnsi="Arial Armenian" w:cs="Calibri"/>
                <w:b/>
                <w:bCs/>
                <w:color w:val="000000"/>
              </w:rPr>
              <w:t xml:space="preserve"> /</w:t>
            </w:r>
            <w:r w:rsidRPr="009549AF">
              <w:rPr>
                <w:rFonts w:ascii="Calibri" w:hAnsi="Calibri" w:cs="Calibri"/>
                <w:b/>
                <w:bCs/>
                <w:color w:val="000000"/>
              </w:rPr>
              <w:t>материал</w:t>
            </w:r>
            <w:r w:rsidRPr="009549AF">
              <w:rPr>
                <w:rFonts w:ascii="Arial Armenian" w:hAnsi="Arial Armenian" w:cs="Calibri"/>
                <w:b/>
                <w:bCs/>
                <w:color w:val="000000"/>
              </w:rPr>
              <w:t xml:space="preserve"> </w:t>
            </w:r>
            <w:r w:rsidRPr="009549AF">
              <w:rPr>
                <w:rFonts w:ascii="Calibri" w:hAnsi="Calibri" w:cs="Calibri"/>
                <w:b/>
                <w:bCs/>
                <w:color w:val="000000"/>
              </w:rPr>
              <w:t>и</w:t>
            </w:r>
            <w:r w:rsidRPr="009549AF">
              <w:rPr>
                <w:rFonts w:ascii="Arial Armenian" w:hAnsi="Arial Armenian" w:cs="Calibri"/>
                <w:b/>
                <w:bCs/>
                <w:color w:val="000000"/>
              </w:rPr>
              <w:t xml:space="preserve"> </w:t>
            </w:r>
            <w:r w:rsidRPr="009549AF">
              <w:rPr>
                <w:rFonts w:ascii="Calibri" w:hAnsi="Calibri" w:cs="Calibri"/>
                <w:b/>
                <w:bCs/>
                <w:color w:val="000000"/>
              </w:rPr>
              <w:t>работа</w:t>
            </w:r>
            <w:r w:rsidRPr="009549AF">
              <w:rPr>
                <w:rFonts w:ascii="Arial Armenian" w:hAnsi="Arial Armenian" w:cs="Calibri"/>
                <w:b/>
                <w:bCs/>
                <w:color w:val="000000"/>
              </w:rPr>
              <w:t>/</w:t>
            </w:r>
          </w:p>
        </w:tc>
        <w:tc>
          <w:tcPr>
            <w:tcW w:w="987" w:type="dxa"/>
            <w:tcBorders>
              <w:top w:val="nil"/>
              <w:left w:val="nil"/>
              <w:bottom w:val="single" w:sz="4" w:space="0" w:color="auto"/>
              <w:right w:val="single" w:sz="4" w:space="0" w:color="auto"/>
            </w:tcBorders>
            <w:vAlign w:val="center"/>
            <w:hideMark/>
          </w:tcPr>
          <w:p w14:paraId="7706B8FA" w14:textId="77777777" w:rsidR="000D54CB" w:rsidRPr="009549AF" w:rsidRDefault="000D54CB" w:rsidP="00F3437E">
            <w:pPr>
              <w:jc w:val="center"/>
              <w:rPr>
                <w:rFonts w:ascii="Arial Armenian" w:hAnsi="Arial Armenian" w:cs="Calibri"/>
                <w:b/>
                <w:bCs/>
                <w:color w:val="000000"/>
              </w:rPr>
            </w:pPr>
            <w:r w:rsidRPr="009549AF">
              <w:rPr>
                <w:rFonts w:ascii="Arial" w:hAnsi="Arial" w:cs="Arial"/>
                <w:b/>
                <w:bCs/>
                <w:color w:val="000000"/>
              </w:rPr>
              <w:t>մ</w:t>
            </w:r>
            <w:r w:rsidRPr="009549AF">
              <w:rPr>
                <w:rFonts w:ascii="Arial Armenian" w:hAnsi="Arial Armenian" w:cs="Calibri"/>
                <w:b/>
                <w:bCs/>
                <w:color w:val="000000"/>
              </w:rPr>
              <w:t xml:space="preserve">2 </w:t>
            </w:r>
            <w:r w:rsidRPr="009549AF">
              <w:rPr>
                <w:rFonts w:ascii="Calibri" w:hAnsi="Calibri" w:cs="Calibri"/>
                <w:b/>
                <w:bCs/>
                <w:color w:val="000000"/>
              </w:rPr>
              <w:t>м</w:t>
            </w:r>
            <w:r w:rsidRPr="009549AF">
              <w:rPr>
                <w:rFonts w:ascii="Arial Armenian" w:hAnsi="Arial Armenian" w:cs="Calibri"/>
                <w:b/>
                <w:bCs/>
                <w:color w:val="000000"/>
              </w:rPr>
              <w:t>2</w:t>
            </w:r>
          </w:p>
        </w:tc>
        <w:tc>
          <w:tcPr>
            <w:tcW w:w="987" w:type="dxa"/>
            <w:tcBorders>
              <w:top w:val="nil"/>
              <w:left w:val="nil"/>
              <w:bottom w:val="single" w:sz="4" w:space="0" w:color="auto"/>
              <w:right w:val="single" w:sz="4" w:space="0" w:color="auto"/>
            </w:tcBorders>
            <w:noWrap/>
            <w:vAlign w:val="center"/>
            <w:hideMark/>
          </w:tcPr>
          <w:p w14:paraId="57F33DA3"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547.4</w:t>
            </w:r>
          </w:p>
        </w:tc>
        <w:tc>
          <w:tcPr>
            <w:tcW w:w="1522" w:type="dxa"/>
            <w:tcBorders>
              <w:top w:val="nil"/>
              <w:left w:val="nil"/>
              <w:bottom w:val="single" w:sz="4" w:space="0" w:color="auto"/>
              <w:right w:val="single" w:sz="4" w:space="0" w:color="auto"/>
            </w:tcBorders>
            <w:noWrap/>
            <w:vAlign w:val="center"/>
            <w:hideMark/>
          </w:tcPr>
          <w:p w14:paraId="299088EF"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25,000</w:t>
            </w:r>
          </w:p>
        </w:tc>
        <w:tc>
          <w:tcPr>
            <w:tcW w:w="1782" w:type="dxa"/>
            <w:gridSpan w:val="2"/>
            <w:tcBorders>
              <w:top w:val="nil"/>
              <w:left w:val="nil"/>
              <w:bottom w:val="single" w:sz="4" w:space="0" w:color="auto"/>
              <w:right w:val="single" w:sz="4" w:space="0" w:color="auto"/>
            </w:tcBorders>
            <w:noWrap/>
            <w:vAlign w:val="center"/>
            <w:hideMark/>
          </w:tcPr>
          <w:p w14:paraId="28E1EFD3"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13,685,000</w:t>
            </w:r>
          </w:p>
        </w:tc>
      </w:tr>
      <w:tr w:rsidR="000D54CB" w:rsidRPr="009549AF" w14:paraId="6428D87D" w14:textId="77777777" w:rsidTr="00F3437E">
        <w:trPr>
          <w:trHeight w:val="1085"/>
        </w:trPr>
        <w:tc>
          <w:tcPr>
            <w:tcW w:w="714" w:type="dxa"/>
            <w:tcBorders>
              <w:top w:val="single" w:sz="4" w:space="0" w:color="auto"/>
              <w:left w:val="single" w:sz="4" w:space="0" w:color="auto"/>
              <w:bottom w:val="single" w:sz="4" w:space="0" w:color="auto"/>
              <w:right w:val="single" w:sz="4" w:space="0" w:color="auto"/>
            </w:tcBorders>
            <w:noWrap/>
            <w:vAlign w:val="center"/>
            <w:hideMark/>
          </w:tcPr>
          <w:p w14:paraId="480C5F31"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 </w:t>
            </w:r>
          </w:p>
        </w:tc>
        <w:tc>
          <w:tcPr>
            <w:tcW w:w="987" w:type="dxa"/>
            <w:tcBorders>
              <w:top w:val="single" w:sz="4" w:space="0" w:color="auto"/>
              <w:left w:val="single" w:sz="4" w:space="0" w:color="auto"/>
              <w:bottom w:val="single" w:sz="4" w:space="0" w:color="auto"/>
              <w:right w:val="single" w:sz="4" w:space="0" w:color="auto"/>
            </w:tcBorders>
            <w:vAlign w:val="center"/>
            <w:hideMark/>
          </w:tcPr>
          <w:p w14:paraId="1DACBAA3"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 </w:t>
            </w:r>
          </w:p>
        </w:tc>
        <w:tc>
          <w:tcPr>
            <w:tcW w:w="4299" w:type="dxa"/>
            <w:tcBorders>
              <w:top w:val="single" w:sz="4" w:space="0" w:color="auto"/>
              <w:left w:val="single" w:sz="4" w:space="0" w:color="auto"/>
              <w:bottom w:val="single" w:sz="4" w:space="0" w:color="auto"/>
              <w:right w:val="single" w:sz="4" w:space="0" w:color="auto"/>
            </w:tcBorders>
            <w:vAlign w:val="center"/>
            <w:hideMark/>
          </w:tcPr>
          <w:p w14:paraId="0680BEE8" w14:textId="77777777" w:rsidR="000D54CB" w:rsidRPr="009549AF" w:rsidRDefault="000D54CB" w:rsidP="00F3437E">
            <w:pPr>
              <w:rPr>
                <w:rFonts w:ascii="Arial Armenian" w:hAnsi="Arial Armenian" w:cs="Calibri"/>
                <w:b/>
                <w:bCs/>
                <w:color w:val="000000"/>
              </w:rPr>
            </w:pPr>
            <w:r w:rsidRPr="009549AF">
              <w:rPr>
                <w:rFonts w:ascii="Arial" w:hAnsi="Arial" w:cs="Arial"/>
                <w:b/>
                <w:bCs/>
                <w:color w:val="000000"/>
              </w:rPr>
              <w:t>Մետաղական</w:t>
            </w:r>
            <w:r w:rsidRPr="009549AF">
              <w:rPr>
                <w:rFonts w:ascii="Arial Armenian" w:hAnsi="Arial Armenian" w:cs="Calibri"/>
                <w:b/>
                <w:bCs/>
                <w:color w:val="000000"/>
              </w:rPr>
              <w:t xml:space="preserve"> </w:t>
            </w:r>
            <w:r w:rsidRPr="009549AF">
              <w:rPr>
                <w:rFonts w:ascii="Arial" w:hAnsi="Arial" w:cs="Arial"/>
                <w:b/>
                <w:bCs/>
                <w:color w:val="000000"/>
              </w:rPr>
              <w:t>ցանցի</w:t>
            </w:r>
            <w:r w:rsidRPr="009549AF">
              <w:rPr>
                <w:rFonts w:ascii="Arial Armenian" w:hAnsi="Arial Armenian" w:cs="Calibri"/>
                <w:b/>
                <w:bCs/>
                <w:color w:val="000000"/>
              </w:rPr>
              <w:t xml:space="preserve"> </w:t>
            </w:r>
            <w:r w:rsidRPr="009549AF">
              <w:rPr>
                <w:rFonts w:ascii="Arial" w:hAnsi="Arial" w:cs="Arial"/>
                <w:b/>
                <w:bCs/>
                <w:color w:val="000000"/>
              </w:rPr>
              <w:t>տեղադրում</w:t>
            </w:r>
            <w:r w:rsidRPr="009549AF">
              <w:rPr>
                <w:rFonts w:ascii="Arial Armenian" w:hAnsi="Arial Armenian" w:cs="Calibri"/>
                <w:b/>
                <w:bCs/>
                <w:color w:val="000000"/>
              </w:rPr>
              <w:t xml:space="preserve"> </w:t>
            </w:r>
            <w:r w:rsidRPr="009549AF">
              <w:rPr>
                <w:rFonts w:ascii="Arial" w:hAnsi="Arial" w:cs="Arial"/>
                <w:b/>
                <w:bCs/>
                <w:color w:val="000000"/>
              </w:rPr>
              <w:t>ցեմենտաբետոնե</w:t>
            </w:r>
            <w:r w:rsidRPr="009549AF">
              <w:rPr>
                <w:rFonts w:ascii="Arial Armenian" w:hAnsi="Arial Armenian" w:cs="Calibri"/>
                <w:b/>
                <w:bCs/>
                <w:color w:val="000000"/>
              </w:rPr>
              <w:t xml:space="preserve"> </w:t>
            </w:r>
            <w:r w:rsidRPr="009549AF">
              <w:rPr>
                <w:rFonts w:ascii="Arial" w:hAnsi="Arial" w:cs="Arial"/>
                <w:b/>
                <w:bCs/>
                <w:color w:val="000000"/>
              </w:rPr>
              <w:t>ծածկույթի</w:t>
            </w:r>
            <w:r w:rsidRPr="009549AF">
              <w:rPr>
                <w:rFonts w:ascii="Arial Armenian" w:hAnsi="Arial Armenian" w:cs="Calibri"/>
                <w:b/>
                <w:bCs/>
                <w:color w:val="000000"/>
              </w:rPr>
              <w:t xml:space="preserve"> </w:t>
            </w:r>
            <w:r w:rsidRPr="009549AF">
              <w:rPr>
                <w:rFonts w:ascii="Arial" w:hAnsi="Arial" w:cs="Arial"/>
                <w:b/>
                <w:bCs/>
                <w:color w:val="000000"/>
              </w:rPr>
              <w:t>մեջ</w:t>
            </w:r>
            <w:r w:rsidRPr="009549AF">
              <w:rPr>
                <w:rFonts w:ascii="Arial Armenian" w:hAnsi="Arial Armenian" w:cs="Calibri"/>
                <w:b/>
                <w:bCs/>
                <w:color w:val="000000"/>
              </w:rPr>
              <w:t xml:space="preserve"> 4 </w:t>
            </w:r>
            <w:r w:rsidRPr="009549AF">
              <w:rPr>
                <w:rFonts w:ascii="Arial" w:hAnsi="Arial" w:cs="Arial"/>
                <w:b/>
                <w:bCs/>
                <w:color w:val="000000"/>
              </w:rPr>
              <w:t>մմ</w:t>
            </w:r>
            <w:r w:rsidRPr="009549AF">
              <w:rPr>
                <w:rFonts w:ascii="Arial Armenian" w:hAnsi="Arial Armenian" w:cs="Calibri"/>
                <w:b/>
                <w:bCs/>
                <w:color w:val="000000"/>
              </w:rPr>
              <w:t xml:space="preserve"> /</w:t>
            </w:r>
            <w:r w:rsidRPr="009549AF">
              <w:rPr>
                <w:rFonts w:ascii="Calibri" w:hAnsi="Calibri" w:cs="Calibri"/>
                <w:b/>
                <w:bCs/>
                <w:color w:val="000000"/>
              </w:rPr>
              <w:t>УКЛАДКА</w:t>
            </w:r>
            <w:r w:rsidRPr="009549AF">
              <w:rPr>
                <w:rFonts w:ascii="Arial Armenian" w:hAnsi="Arial Armenian" w:cs="Calibri"/>
                <w:b/>
                <w:bCs/>
                <w:color w:val="000000"/>
              </w:rPr>
              <w:t xml:space="preserve"> </w:t>
            </w:r>
            <w:r w:rsidRPr="009549AF">
              <w:rPr>
                <w:rFonts w:ascii="Calibri" w:hAnsi="Calibri" w:cs="Calibri"/>
                <w:b/>
                <w:bCs/>
                <w:color w:val="000000"/>
              </w:rPr>
              <w:t>МЕТАЛЛИЧЕСКОЙ</w:t>
            </w:r>
            <w:r w:rsidRPr="009549AF">
              <w:rPr>
                <w:rFonts w:ascii="Arial Armenian" w:hAnsi="Arial Armenian" w:cs="Calibri"/>
                <w:b/>
                <w:bCs/>
                <w:color w:val="000000"/>
              </w:rPr>
              <w:t xml:space="preserve"> </w:t>
            </w:r>
            <w:r w:rsidRPr="009549AF">
              <w:rPr>
                <w:rFonts w:ascii="Calibri" w:hAnsi="Calibri" w:cs="Calibri"/>
                <w:b/>
                <w:bCs/>
                <w:color w:val="000000"/>
              </w:rPr>
              <w:t>СЕТКИ</w:t>
            </w:r>
            <w:r w:rsidRPr="009549AF">
              <w:rPr>
                <w:rFonts w:ascii="Arial Armenian" w:hAnsi="Arial Armenian" w:cs="Calibri"/>
                <w:b/>
                <w:bCs/>
                <w:color w:val="000000"/>
              </w:rPr>
              <w:t xml:space="preserve"> </w:t>
            </w:r>
            <w:r w:rsidRPr="009549AF">
              <w:rPr>
                <w:rFonts w:ascii="Calibri" w:hAnsi="Calibri" w:cs="Calibri"/>
                <w:b/>
                <w:bCs/>
                <w:color w:val="000000"/>
              </w:rPr>
              <w:t>В</w:t>
            </w:r>
            <w:r w:rsidRPr="009549AF">
              <w:rPr>
                <w:rFonts w:ascii="Arial Armenian" w:hAnsi="Arial Armenian" w:cs="Calibri"/>
                <w:b/>
                <w:bCs/>
                <w:color w:val="000000"/>
              </w:rPr>
              <w:t xml:space="preserve"> </w:t>
            </w:r>
            <w:r w:rsidRPr="009549AF">
              <w:rPr>
                <w:rFonts w:ascii="Calibri" w:hAnsi="Calibri" w:cs="Calibri"/>
                <w:b/>
                <w:bCs/>
                <w:color w:val="000000"/>
              </w:rPr>
              <w:t>ЦЕМЕНТОБЕТОННОЕ</w:t>
            </w:r>
            <w:r w:rsidRPr="009549AF">
              <w:rPr>
                <w:rFonts w:ascii="Arial Armenian" w:hAnsi="Arial Armenian" w:cs="Calibri"/>
                <w:b/>
                <w:bCs/>
                <w:color w:val="000000"/>
              </w:rPr>
              <w:t xml:space="preserve"> </w:t>
            </w:r>
            <w:r w:rsidRPr="009549AF">
              <w:rPr>
                <w:rFonts w:ascii="Calibri" w:hAnsi="Calibri" w:cs="Calibri"/>
                <w:b/>
                <w:bCs/>
                <w:color w:val="000000"/>
              </w:rPr>
              <w:t>ПОКРЫТИЕ</w:t>
            </w:r>
          </w:p>
        </w:tc>
        <w:tc>
          <w:tcPr>
            <w:tcW w:w="987" w:type="dxa"/>
            <w:tcBorders>
              <w:top w:val="single" w:sz="4" w:space="0" w:color="auto"/>
              <w:left w:val="single" w:sz="4" w:space="0" w:color="auto"/>
              <w:bottom w:val="single" w:sz="4" w:space="0" w:color="auto"/>
              <w:right w:val="single" w:sz="4" w:space="0" w:color="auto"/>
            </w:tcBorders>
            <w:vAlign w:val="center"/>
            <w:hideMark/>
          </w:tcPr>
          <w:p w14:paraId="14288CE5" w14:textId="77777777" w:rsidR="000D54CB" w:rsidRPr="009549AF" w:rsidRDefault="000D54CB" w:rsidP="00F3437E">
            <w:pPr>
              <w:jc w:val="center"/>
              <w:rPr>
                <w:rFonts w:ascii="Arial Armenian" w:hAnsi="Arial Armenian" w:cs="Calibri"/>
                <w:b/>
                <w:bCs/>
                <w:color w:val="000000"/>
              </w:rPr>
            </w:pPr>
            <w:r w:rsidRPr="009549AF">
              <w:rPr>
                <w:rFonts w:ascii="Arial" w:hAnsi="Arial" w:cs="Arial"/>
                <w:b/>
                <w:bCs/>
                <w:color w:val="000000"/>
              </w:rPr>
              <w:t>մ</w:t>
            </w:r>
            <w:r w:rsidRPr="009549AF">
              <w:rPr>
                <w:rFonts w:ascii="Arial Armenian" w:hAnsi="Arial Armenian" w:cs="Calibri"/>
                <w:b/>
                <w:bCs/>
                <w:color w:val="000000"/>
              </w:rPr>
              <w:t xml:space="preserve">2 </w:t>
            </w:r>
            <w:r w:rsidRPr="009549AF">
              <w:rPr>
                <w:rFonts w:ascii="Calibri" w:hAnsi="Calibri" w:cs="Calibri"/>
                <w:b/>
                <w:bCs/>
                <w:color w:val="000000"/>
              </w:rPr>
              <w:t>м</w:t>
            </w:r>
            <w:r w:rsidRPr="009549AF">
              <w:rPr>
                <w:rFonts w:ascii="Arial Armenian" w:hAnsi="Arial Armenian" w:cs="Calibri"/>
                <w:b/>
                <w:bCs/>
                <w:color w:val="000000"/>
              </w:rPr>
              <w:t>2</w:t>
            </w:r>
          </w:p>
        </w:tc>
        <w:tc>
          <w:tcPr>
            <w:tcW w:w="987" w:type="dxa"/>
            <w:tcBorders>
              <w:top w:val="single" w:sz="4" w:space="0" w:color="auto"/>
              <w:left w:val="single" w:sz="4" w:space="0" w:color="auto"/>
              <w:bottom w:val="single" w:sz="4" w:space="0" w:color="auto"/>
              <w:right w:val="single" w:sz="4" w:space="0" w:color="auto"/>
            </w:tcBorders>
            <w:noWrap/>
            <w:vAlign w:val="center"/>
            <w:hideMark/>
          </w:tcPr>
          <w:p w14:paraId="72B1F306"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547.72</w:t>
            </w:r>
          </w:p>
        </w:tc>
        <w:tc>
          <w:tcPr>
            <w:tcW w:w="1522" w:type="dxa"/>
            <w:tcBorders>
              <w:top w:val="single" w:sz="4" w:space="0" w:color="auto"/>
              <w:left w:val="single" w:sz="4" w:space="0" w:color="auto"/>
              <w:bottom w:val="single" w:sz="4" w:space="0" w:color="auto"/>
              <w:right w:val="single" w:sz="4" w:space="0" w:color="auto"/>
            </w:tcBorders>
            <w:noWrap/>
            <w:vAlign w:val="center"/>
            <w:hideMark/>
          </w:tcPr>
          <w:p w14:paraId="2FC5121C"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1,850</w:t>
            </w:r>
          </w:p>
        </w:tc>
        <w:tc>
          <w:tcPr>
            <w:tcW w:w="1782" w:type="dxa"/>
            <w:gridSpan w:val="2"/>
            <w:tcBorders>
              <w:top w:val="single" w:sz="4" w:space="0" w:color="auto"/>
              <w:left w:val="single" w:sz="4" w:space="0" w:color="auto"/>
              <w:bottom w:val="single" w:sz="4" w:space="0" w:color="auto"/>
              <w:right w:val="single" w:sz="4" w:space="0" w:color="auto"/>
            </w:tcBorders>
            <w:noWrap/>
            <w:vAlign w:val="center"/>
            <w:hideMark/>
          </w:tcPr>
          <w:p w14:paraId="3654896D"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1,013,284</w:t>
            </w:r>
          </w:p>
        </w:tc>
      </w:tr>
      <w:tr w:rsidR="000D54CB" w:rsidRPr="009549AF" w14:paraId="73E69629" w14:textId="77777777" w:rsidTr="00F3437E">
        <w:trPr>
          <w:trHeight w:val="1051"/>
        </w:trPr>
        <w:tc>
          <w:tcPr>
            <w:tcW w:w="714" w:type="dxa"/>
            <w:tcBorders>
              <w:top w:val="single" w:sz="4" w:space="0" w:color="auto"/>
              <w:left w:val="single" w:sz="4" w:space="0" w:color="auto"/>
              <w:bottom w:val="single" w:sz="4" w:space="0" w:color="auto"/>
              <w:right w:val="single" w:sz="4" w:space="0" w:color="auto"/>
            </w:tcBorders>
            <w:noWrap/>
            <w:vAlign w:val="center"/>
            <w:hideMark/>
          </w:tcPr>
          <w:p w14:paraId="0E060E9A"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 </w:t>
            </w:r>
          </w:p>
        </w:tc>
        <w:tc>
          <w:tcPr>
            <w:tcW w:w="987" w:type="dxa"/>
            <w:tcBorders>
              <w:top w:val="single" w:sz="4" w:space="0" w:color="auto"/>
              <w:left w:val="nil"/>
              <w:bottom w:val="single" w:sz="4" w:space="0" w:color="auto"/>
              <w:right w:val="single" w:sz="4" w:space="0" w:color="auto"/>
            </w:tcBorders>
            <w:vAlign w:val="center"/>
            <w:hideMark/>
          </w:tcPr>
          <w:p w14:paraId="196ADF99"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 </w:t>
            </w:r>
          </w:p>
        </w:tc>
        <w:tc>
          <w:tcPr>
            <w:tcW w:w="4299" w:type="dxa"/>
            <w:tcBorders>
              <w:top w:val="single" w:sz="4" w:space="0" w:color="auto"/>
              <w:left w:val="nil"/>
              <w:bottom w:val="single" w:sz="4" w:space="0" w:color="auto"/>
              <w:right w:val="single" w:sz="4" w:space="0" w:color="auto"/>
            </w:tcBorders>
            <w:vAlign w:val="center"/>
            <w:hideMark/>
          </w:tcPr>
          <w:p w14:paraId="3410A628" w14:textId="77777777" w:rsidR="000D54CB" w:rsidRPr="009549AF" w:rsidRDefault="000D54CB" w:rsidP="00F3437E">
            <w:pPr>
              <w:rPr>
                <w:rFonts w:ascii="Arial Armenian" w:hAnsi="Arial Armenian" w:cs="Calibri"/>
                <w:b/>
                <w:bCs/>
                <w:color w:val="000000"/>
              </w:rPr>
            </w:pPr>
            <w:r w:rsidRPr="009549AF">
              <w:rPr>
                <w:rFonts w:ascii="Arial" w:hAnsi="Arial" w:cs="Arial"/>
                <w:b/>
                <w:bCs/>
                <w:color w:val="000000"/>
              </w:rPr>
              <w:t>Բետոնե</w:t>
            </w:r>
            <w:r w:rsidRPr="009549AF">
              <w:rPr>
                <w:rFonts w:ascii="Arial Armenian" w:hAnsi="Arial Armenian" w:cs="Calibri"/>
                <w:b/>
                <w:bCs/>
                <w:color w:val="000000"/>
              </w:rPr>
              <w:t xml:space="preserve"> </w:t>
            </w:r>
            <w:r w:rsidRPr="009549AF">
              <w:rPr>
                <w:rFonts w:ascii="Arial" w:hAnsi="Arial" w:cs="Arial"/>
                <w:b/>
                <w:bCs/>
                <w:color w:val="000000"/>
              </w:rPr>
              <w:t>շերտի</w:t>
            </w:r>
            <w:r w:rsidRPr="009549AF">
              <w:rPr>
                <w:rFonts w:ascii="Arial Armenian" w:hAnsi="Arial Armenian" w:cs="Calibri"/>
                <w:b/>
                <w:bCs/>
                <w:color w:val="000000"/>
              </w:rPr>
              <w:t xml:space="preserve"> </w:t>
            </w:r>
            <w:r w:rsidRPr="009549AF">
              <w:rPr>
                <w:rFonts w:ascii="Arial" w:hAnsi="Arial" w:cs="Arial"/>
                <w:b/>
                <w:bCs/>
                <w:color w:val="000000"/>
              </w:rPr>
              <w:t>իրականացում</w:t>
            </w:r>
            <w:r w:rsidRPr="009549AF">
              <w:rPr>
                <w:rFonts w:ascii="Arial Armenian" w:hAnsi="Arial Armenian" w:cs="Calibri"/>
                <w:b/>
                <w:bCs/>
                <w:color w:val="000000"/>
              </w:rPr>
              <w:t xml:space="preserve"> H=10 </w:t>
            </w:r>
            <w:r w:rsidRPr="009549AF">
              <w:rPr>
                <w:rFonts w:ascii="Arial" w:hAnsi="Arial" w:cs="Arial"/>
                <w:b/>
                <w:bCs/>
                <w:color w:val="000000"/>
              </w:rPr>
              <w:t>սմ</w:t>
            </w:r>
            <w:r w:rsidRPr="009549AF">
              <w:rPr>
                <w:rFonts w:ascii="Arial Armenian" w:hAnsi="Arial Armenian" w:cs="Calibri"/>
                <w:b/>
                <w:bCs/>
                <w:color w:val="000000"/>
              </w:rPr>
              <w:t xml:space="preserve"> B20 </w:t>
            </w:r>
            <w:r w:rsidRPr="009549AF">
              <w:rPr>
                <w:rFonts w:ascii="Arial" w:hAnsi="Arial" w:cs="Arial"/>
                <w:b/>
                <w:bCs/>
                <w:color w:val="000000"/>
              </w:rPr>
              <w:t>դասի</w:t>
            </w:r>
            <w:r w:rsidRPr="009549AF">
              <w:rPr>
                <w:rFonts w:ascii="Arial Armenian" w:hAnsi="Arial Armenian" w:cs="Calibri"/>
                <w:b/>
                <w:bCs/>
                <w:color w:val="000000"/>
              </w:rPr>
              <w:t xml:space="preserve"> </w:t>
            </w:r>
            <w:r w:rsidRPr="009549AF">
              <w:rPr>
                <w:rFonts w:ascii="Calibri" w:hAnsi="Calibri" w:cs="Calibri"/>
                <w:b/>
                <w:bCs/>
                <w:color w:val="000000"/>
              </w:rPr>
              <w:t>Выполнение</w:t>
            </w:r>
            <w:r w:rsidRPr="009549AF">
              <w:rPr>
                <w:rFonts w:ascii="Arial Armenian" w:hAnsi="Arial Armenian" w:cs="Calibri"/>
                <w:b/>
                <w:bCs/>
                <w:color w:val="000000"/>
              </w:rPr>
              <w:t xml:space="preserve"> </w:t>
            </w:r>
            <w:r w:rsidRPr="009549AF">
              <w:rPr>
                <w:rFonts w:ascii="Calibri" w:hAnsi="Calibri" w:cs="Calibri"/>
                <w:b/>
                <w:bCs/>
                <w:color w:val="000000"/>
              </w:rPr>
              <w:t>бетонного</w:t>
            </w:r>
            <w:r w:rsidRPr="009549AF">
              <w:rPr>
                <w:rFonts w:ascii="Arial Armenian" w:hAnsi="Arial Armenian" w:cs="Calibri"/>
                <w:b/>
                <w:bCs/>
                <w:color w:val="000000"/>
              </w:rPr>
              <w:t xml:space="preserve"> </w:t>
            </w:r>
            <w:r w:rsidRPr="009549AF">
              <w:rPr>
                <w:rFonts w:ascii="Calibri" w:hAnsi="Calibri" w:cs="Calibri"/>
                <w:b/>
                <w:bCs/>
                <w:color w:val="000000"/>
              </w:rPr>
              <w:t>слоя</w:t>
            </w:r>
            <w:r w:rsidRPr="009549AF">
              <w:rPr>
                <w:rFonts w:ascii="Arial Armenian" w:hAnsi="Arial Armenian" w:cs="Calibri"/>
                <w:b/>
                <w:bCs/>
                <w:color w:val="000000"/>
              </w:rPr>
              <w:t xml:space="preserve"> H=10 </w:t>
            </w:r>
            <w:r w:rsidRPr="009549AF">
              <w:rPr>
                <w:rFonts w:ascii="Calibri" w:hAnsi="Calibri" w:cs="Calibri"/>
                <w:b/>
                <w:bCs/>
                <w:color w:val="000000"/>
              </w:rPr>
              <w:t>см</w:t>
            </w:r>
            <w:r w:rsidRPr="009549AF">
              <w:rPr>
                <w:rFonts w:ascii="Arial Armenian" w:hAnsi="Arial Armenian" w:cs="Calibri"/>
                <w:b/>
                <w:bCs/>
                <w:color w:val="000000"/>
              </w:rPr>
              <w:t xml:space="preserve"> </w:t>
            </w:r>
            <w:r w:rsidRPr="009549AF">
              <w:rPr>
                <w:rFonts w:ascii="Calibri" w:hAnsi="Calibri" w:cs="Calibri"/>
                <w:b/>
                <w:bCs/>
                <w:color w:val="000000"/>
              </w:rPr>
              <w:t>класса</w:t>
            </w:r>
            <w:r w:rsidRPr="009549AF">
              <w:rPr>
                <w:rFonts w:ascii="Arial Armenian" w:hAnsi="Arial Armenian" w:cs="Calibri"/>
                <w:b/>
                <w:bCs/>
                <w:color w:val="000000"/>
              </w:rPr>
              <w:t xml:space="preserve"> </w:t>
            </w:r>
            <w:r w:rsidRPr="009549AF">
              <w:rPr>
                <w:rFonts w:ascii="Calibri" w:hAnsi="Calibri" w:cs="Calibri"/>
                <w:b/>
                <w:bCs/>
                <w:color w:val="000000"/>
              </w:rPr>
              <w:t>В</w:t>
            </w:r>
            <w:r w:rsidRPr="009549AF">
              <w:rPr>
                <w:rFonts w:ascii="Arial Armenian" w:hAnsi="Arial Armenian" w:cs="Calibri"/>
                <w:b/>
                <w:bCs/>
                <w:color w:val="000000"/>
              </w:rPr>
              <w:t>20</w:t>
            </w:r>
          </w:p>
        </w:tc>
        <w:tc>
          <w:tcPr>
            <w:tcW w:w="987" w:type="dxa"/>
            <w:tcBorders>
              <w:top w:val="single" w:sz="4" w:space="0" w:color="auto"/>
              <w:left w:val="nil"/>
              <w:bottom w:val="single" w:sz="4" w:space="0" w:color="auto"/>
              <w:right w:val="single" w:sz="4" w:space="0" w:color="auto"/>
            </w:tcBorders>
            <w:vAlign w:val="center"/>
            <w:hideMark/>
          </w:tcPr>
          <w:p w14:paraId="7DC3217F" w14:textId="77777777" w:rsidR="000D54CB" w:rsidRPr="009549AF" w:rsidRDefault="000D54CB" w:rsidP="00F3437E">
            <w:pPr>
              <w:jc w:val="center"/>
              <w:rPr>
                <w:rFonts w:ascii="Arial Armenian" w:hAnsi="Arial Armenian" w:cs="Calibri"/>
                <w:b/>
                <w:bCs/>
                <w:color w:val="000000"/>
              </w:rPr>
            </w:pPr>
            <w:r w:rsidRPr="009549AF">
              <w:rPr>
                <w:rFonts w:ascii="Arial" w:hAnsi="Arial" w:cs="Arial"/>
                <w:b/>
                <w:bCs/>
                <w:color w:val="000000"/>
              </w:rPr>
              <w:t>մ</w:t>
            </w:r>
            <w:r w:rsidRPr="009549AF">
              <w:rPr>
                <w:rFonts w:ascii="Arial Armenian" w:hAnsi="Arial Armenian" w:cs="Calibri"/>
                <w:b/>
                <w:bCs/>
                <w:color w:val="000000"/>
              </w:rPr>
              <w:t xml:space="preserve">2 </w:t>
            </w:r>
            <w:r w:rsidRPr="009549AF">
              <w:rPr>
                <w:rFonts w:ascii="Calibri" w:hAnsi="Calibri" w:cs="Calibri"/>
                <w:b/>
                <w:bCs/>
                <w:color w:val="000000"/>
              </w:rPr>
              <w:t>м</w:t>
            </w:r>
            <w:r w:rsidRPr="009549AF">
              <w:rPr>
                <w:rFonts w:ascii="Arial Armenian" w:hAnsi="Arial Armenian" w:cs="Calibri"/>
                <w:b/>
                <w:bCs/>
                <w:color w:val="000000"/>
              </w:rPr>
              <w:t>2</w:t>
            </w:r>
          </w:p>
        </w:tc>
        <w:tc>
          <w:tcPr>
            <w:tcW w:w="987" w:type="dxa"/>
            <w:tcBorders>
              <w:top w:val="single" w:sz="4" w:space="0" w:color="auto"/>
              <w:left w:val="nil"/>
              <w:bottom w:val="single" w:sz="4" w:space="0" w:color="auto"/>
              <w:right w:val="single" w:sz="4" w:space="0" w:color="auto"/>
            </w:tcBorders>
            <w:noWrap/>
            <w:vAlign w:val="center"/>
            <w:hideMark/>
          </w:tcPr>
          <w:p w14:paraId="41E90497"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548</w:t>
            </w:r>
          </w:p>
        </w:tc>
        <w:tc>
          <w:tcPr>
            <w:tcW w:w="1522" w:type="dxa"/>
            <w:tcBorders>
              <w:top w:val="single" w:sz="4" w:space="0" w:color="auto"/>
              <w:left w:val="nil"/>
              <w:bottom w:val="single" w:sz="4" w:space="0" w:color="auto"/>
              <w:right w:val="single" w:sz="4" w:space="0" w:color="auto"/>
            </w:tcBorders>
            <w:noWrap/>
            <w:vAlign w:val="center"/>
            <w:hideMark/>
          </w:tcPr>
          <w:p w14:paraId="2361EDA6"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7,800</w:t>
            </w:r>
          </w:p>
        </w:tc>
        <w:tc>
          <w:tcPr>
            <w:tcW w:w="1782" w:type="dxa"/>
            <w:gridSpan w:val="2"/>
            <w:tcBorders>
              <w:top w:val="single" w:sz="4" w:space="0" w:color="auto"/>
              <w:left w:val="nil"/>
              <w:bottom w:val="single" w:sz="4" w:space="0" w:color="auto"/>
              <w:right w:val="single" w:sz="4" w:space="0" w:color="auto"/>
            </w:tcBorders>
            <w:noWrap/>
            <w:vAlign w:val="center"/>
            <w:hideMark/>
          </w:tcPr>
          <w:p w14:paraId="7EE6B625"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4,274,400</w:t>
            </w:r>
          </w:p>
        </w:tc>
      </w:tr>
      <w:tr w:rsidR="000D54CB" w:rsidRPr="009549AF" w14:paraId="40BA2150" w14:textId="77777777" w:rsidTr="00F3437E">
        <w:trPr>
          <w:trHeight w:val="788"/>
        </w:trPr>
        <w:tc>
          <w:tcPr>
            <w:tcW w:w="714" w:type="dxa"/>
            <w:tcBorders>
              <w:top w:val="single" w:sz="4" w:space="0" w:color="auto"/>
              <w:left w:val="single" w:sz="4" w:space="0" w:color="auto"/>
              <w:bottom w:val="single" w:sz="4" w:space="0" w:color="auto"/>
              <w:right w:val="single" w:sz="4" w:space="0" w:color="auto"/>
            </w:tcBorders>
            <w:noWrap/>
            <w:vAlign w:val="center"/>
            <w:hideMark/>
          </w:tcPr>
          <w:p w14:paraId="701B924F"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 </w:t>
            </w:r>
          </w:p>
        </w:tc>
        <w:tc>
          <w:tcPr>
            <w:tcW w:w="987" w:type="dxa"/>
            <w:tcBorders>
              <w:top w:val="single" w:sz="4" w:space="0" w:color="auto"/>
              <w:left w:val="single" w:sz="4" w:space="0" w:color="auto"/>
              <w:bottom w:val="single" w:sz="4" w:space="0" w:color="auto"/>
              <w:right w:val="single" w:sz="4" w:space="0" w:color="auto"/>
            </w:tcBorders>
            <w:vAlign w:val="center"/>
            <w:hideMark/>
          </w:tcPr>
          <w:p w14:paraId="6CC8E4CC"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 </w:t>
            </w:r>
          </w:p>
        </w:tc>
        <w:tc>
          <w:tcPr>
            <w:tcW w:w="4299" w:type="dxa"/>
            <w:tcBorders>
              <w:top w:val="single" w:sz="4" w:space="0" w:color="auto"/>
              <w:left w:val="single" w:sz="4" w:space="0" w:color="auto"/>
              <w:bottom w:val="single" w:sz="4" w:space="0" w:color="auto"/>
              <w:right w:val="single" w:sz="4" w:space="0" w:color="auto"/>
            </w:tcBorders>
            <w:vAlign w:val="center"/>
            <w:hideMark/>
          </w:tcPr>
          <w:p w14:paraId="71FE48F0" w14:textId="77777777" w:rsidR="000D54CB" w:rsidRPr="009549AF" w:rsidRDefault="000D54CB" w:rsidP="00F3437E">
            <w:pPr>
              <w:rPr>
                <w:rFonts w:ascii="Arial Armenian" w:hAnsi="Arial Armenian" w:cs="Calibri"/>
                <w:b/>
                <w:bCs/>
                <w:color w:val="000000"/>
              </w:rPr>
            </w:pPr>
            <w:r w:rsidRPr="009549AF">
              <w:rPr>
                <w:rFonts w:ascii="Arial" w:hAnsi="Arial" w:cs="Arial"/>
                <w:b/>
                <w:bCs/>
                <w:color w:val="000000"/>
              </w:rPr>
              <w:t>Խճի</w:t>
            </w:r>
            <w:r w:rsidRPr="009549AF">
              <w:rPr>
                <w:rFonts w:ascii="Arial Armenian" w:hAnsi="Arial Armenian" w:cs="Calibri"/>
                <w:b/>
                <w:bCs/>
                <w:color w:val="000000"/>
              </w:rPr>
              <w:t xml:space="preserve"> </w:t>
            </w:r>
            <w:r w:rsidRPr="009549AF">
              <w:rPr>
                <w:rFonts w:ascii="Arial" w:hAnsi="Arial" w:cs="Arial"/>
                <w:b/>
                <w:bCs/>
                <w:color w:val="000000"/>
              </w:rPr>
              <w:t>շերտի</w:t>
            </w:r>
            <w:r w:rsidRPr="009549AF">
              <w:rPr>
                <w:rFonts w:ascii="Arial Armenian" w:hAnsi="Arial Armenian" w:cs="Calibri"/>
                <w:b/>
                <w:bCs/>
                <w:color w:val="000000"/>
              </w:rPr>
              <w:t xml:space="preserve"> </w:t>
            </w:r>
            <w:r w:rsidRPr="009549AF">
              <w:rPr>
                <w:rFonts w:ascii="Arial" w:hAnsi="Arial" w:cs="Arial"/>
                <w:b/>
                <w:bCs/>
                <w:color w:val="000000"/>
              </w:rPr>
              <w:t>իրականացում</w:t>
            </w:r>
            <w:r w:rsidRPr="009549AF">
              <w:rPr>
                <w:rFonts w:ascii="Arial Armenian" w:hAnsi="Arial Armenian" w:cs="Calibri"/>
                <w:b/>
                <w:bCs/>
                <w:color w:val="000000"/>
              </w:rPr>
              <w:t xml:space="preserve"> H=10</w:t>
            </w:r>
            <w:r w:rsidRPr="009549AF">
              <w:rPr>
                <w:rFonts w:ascii="Arial" w:hAnsi="Arial" w:cs="Arial"/>
                <w:b/>
                <w:bCs/>
                <w:color w:val="000000"/>
              </w:rPr>
              <w:t>սմ</w:t>
            </w:r>
            <w:r w:rsidRPr="009549AF">
              <w:rPr>
                <w:rFonts w:ascii="Arial Armenian" w:hAnsi="Arial Armenian" w:cs="Calibri"/>
                <w:b/>
                <w:bCs/>
                <w:color w:val="000000"/>
              </w:rPr>
              <w:t xml:space="preserve">             </w:t>
            </w:r>
            <w:r w:rsidRPr="009549AF">
              <w:rPr>
                <w:rFonts w:ascii="Calibri" w:hAnsi="Calibri" w:cs="Calibri"/>
                <w:b/>
                <w:bCs/>
                <w:color w:val="000000"/>
              </w:rPr>
              <w:t>Выполнение</w:t>
            </w:r>
            <w:r w:rsidRPr="009549AF">
              <w:rPr>
                <w:rFonts w:ascii="Arial Armenian" w:hAnsi="Arial Armenian" w:cs="Calibri"/>
                <w:b/>
                <w:bCs/>
                <w:color w:val="000000"/>
              </w:rPr>
              <w:t xml:space="preserve"> </w:t>
            </w:r>
            <w:r w:rsidRPr="009549AF">
              <w:rPr>
                <w:rFonts w:ascii="Calibri" w:hAnsi="Calibri" w:cs="Calibri"/>
                <w:b/>
                <w:bCs/>
                <w:color w:val="000000"/>
              </w:rPr>
              <w:t>гравийного</w:t>
            </w:r>
            <w:r w:rsidRPr="009549AF">
              <w:rPr>
                <w:rFonts w:ascii="Arial Armenian" w:hAnsi="Arial Armenian" w:cs="Calibri"/>
                <w:b/>
                <w:bCs/>
                <w:color w:val="000000"/>
              </w:rPr>
              <w:t xml:space="preserve"> </w:t>
            </w:r>
            <w:r w:rsidRPr="009549AF">
              <w:rPr>
                <w:rFonts w:ascii="Calibri" w:hAnsi="Calibri" w:cs="Calibri"/>
                <w:b/>
                <w:bCs/>
                <w:color w:val="000000"/>
              </w:rPr>
              <w:t>слоя</w:t>
            </w:r>
            <w:r w:rsidRPr="009549AF">
              <w:rPr>
                <w:rFonts w:ascii="Arial Armenian" w:hAnsi="Arial Armenian" w:cs="Calibri"/>
                <w:b/>
                <w:bCs/>
                <w:color w:val="000000"/>
              </w:rPr>
              <w:t xml:space="preserve"> H=10</w:t>
            </w:r>
            <w:r w:rsidRPr="009549AF">
              <w:rPr>
                <w:rFonts w:ascii="Calibri" w:hAnsi="Calibri" w:cs="Calibri"/>
                <w:b/>
                <w:bCs/>
                <w:color w:val="000000"/>
              </w:rPr>
              <w:t>см</w:t>
            </w:r>
          </w:p>
        </w:tc>
        <w:tc>
          <w:tcPr>
            <w:tcW w:w="987" w:type="dxa"/>
            <w:tcBorders>
              <w:top w:val="single" w:sz="4" w:space="0" w:color="auto"/>
              <w:left w:val="single" w:sz="4" w:space="0" w:color="auto"/>
              <w:bottom w:val="single" w:sz="4" w:space="0" w:color="auto"/>
              <w:right w:val="single" w:sz="4" w:space="0" w:color="auto"/>
            </w:tcBorders>
            <w:vAlign w:val="center"/>
            <w:hideMark/>
          </w:tcPr>
          <w:p w14:paraId="43410F81" w14:textId="77777777" w:rsidR="000D54CB" w:rsidRPr="009549AF" w:rsidRDefault="000D54CB" w:rsidP="00F3437E">
            <w:pPr>
              <w:jc w:val="center"/>
              <w:rPr>
                <w:rFonts w:ascii="Arial Armenian" w:hAnsi="Arial Armenian" w:cs="Calibri"/>
                <w:b/>
                <w:bCs/>
                <w:color w:val="000000"/>
              </w:rPr>
            </w:pPr>
            <w:r w:rsidRPr="009549AF">
              <w:rPr>
                <w:rFonts w:ascii="Arial" w:hAnsi="Arial" w:cs="Arial"/>
                <w:b/>
                <w:bCs/>
                <w:color w:val="000000"/>
              </w:rPr>
              <w:t>մ</w:t>
            </w:r>
            <w:r w:rsidRPr="009549AF">
              <w:rPr>
                <w:rFonts w:ascii="Arial Armenian" w:hAnsi="Arial Armenian" w:cs="Calibri"/>
                <w:b/>
                <w:bCs/>
                <w:color w:val="000000"/>
              </w:rPr>
              <w:t xml:space="preserve">2 </w:t>
            </w:r>
            <w:r w:rsidRPr="009549AF">
              <w:rPr>
                <w:rFonts w:ascii="Calibri" w:hAnsi="Calibri" w:cs="Calibri"/>
                <w:b/>
                <w:bCs/>
                <w:color w:val="000000"/>
              </w:rPr>
              <w:t>м</w:t>
            </w:r>
            <w:r w:rsidRPr="009549AF">
              <w:rPr>
                <w:rFonts w:ascii="Arial Armenian" w:hAnsi="Arial Armenian" w:cs="Calibri"/>
                <w:b/>
                <w:bCs/>
                <w:color w:val="000000"/>
              </w:rPr>
              <w:t>2</w:t>
            </w:r>
          </w:p>
        </w:tc>
        <w:tc>
          <w:tcPr>
            <w:tcW w:w="987" w:type="dxa"/>
            <w:tcBorders>
              <w:top w:val="single" w:sz="4" w:space="0" w:color="auto"/>
              <w:left w:val="single" w:sz="4" w:space="0" w:color="auto"/>
              <w:bottom w:val="single" w:sz="4" w:space="0" w:color="auto"/>
              <w:right w:val="single" w:sz="4" w:space="0" w:color="auto"/>
            </w:tcBorders>
            <w:noWrap/>
            <w:vAlign w:val="center"/>
            <w:hideMark/>
          </w:tcPr>
          <w:p w14:paraId="31FCAC7E"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519</w:t>
            </w:r>
          </w:p>
        </w:tc>
        <w:tc>
          <w:tcPr>
            <w:tcW w:w="1522" w:type="dxa"/>
            <w:tcBorders>
              <w:top w:val="single" w:sz="4" w:space="0" w:color="auto"/>
              <w:left w:val="single" w:sz="4" w:space="0" w:color="auto"/>
              <w:bottom w:val="single" w:sz="4" w:space="0" w:color="auto"/>
              <w:right w:val="single" w:sz="4" w:space="0" w:color="auto"/>
            </w:tcBorders>
            <w:noWrap/>
            <w:vAlign w:val="center"/>
            <w:hideMark/>
          </w:tcPr>
          <w:p w14:paraId="45723571"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1,440</w:t>
            </w:r>
          </w:p>
        </w:tc>
        <w:tc>
          <w:tcPr>
            <w:tcW w:w="1782" w:type="dxa"/>
            <w:gridSpan w:val="2"/>
            <w:tcBorders>
              <w:top w:val="single" w:sz="4" w:space="0" w:color="auto"/>
              <w:left w:val="single" w:sz="4" w:space="0" w:color="auto"/>
              <w:bottom w:val="single" w:sz="4" w:space="0" w:color="auto"/>
              <w:right w:val="single" w:sz="4" w:space="0" w:color="auto"/>
            </w:tcBorders>
            <w:noWrap/>
            <w:vAlign w:val="center"/>
            <w:hideMark/>
          </w:tcPr>
          <w:p w14:paraId="4978F775"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747,360</w:t>
            </w:r>
          </w:p>
        </w:tc>
      </w:tr>
      <w:tr w:rsidR="000D54CB" w:rsidRPr="009549AF" w14:paraId="00DB7B2D" w14:textId="77777777" w:rsidTr="00F3437E">
        <w:trPr>
          <w:trHeight w:val="262"/>
        </w:trPr>
        <w:tc>
          <w:tcPr>
            <w:tcW w:w="11281" w:type="dxa"/>
            <w:gridSpan w:val="8"/>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3F9CE3C9" w14:textId="77777777" w:rsidR="000D54CB" w:rsidRPr="009549AF" w:rsidRDefault="000D54CB" w:rsidP="00F3437E">
            <w:pPr>
              <w:jc w:val="center"/>
              <w:rPr>
                <w:rFonts w:ascii="Arial Armenian" w:hAnsi="Arial Armenian" w:cs="Calibri"/>
                <w:b/>
                <w:bCs/>
                <w:color w:val="000000"/>
              </w:rPr>
            </w:pPr>
            <w:r w:rsidRPr="009549AF">
              <w:rPr>
                <w:rFonts w:ascii="Arial" w:hAnsi="Arial" w:cs="Arial"/>
                <w:b/>
                <w:bCs/>
                <w:color w:val="000000"/>
              </w:rPr>
              <w:t>Ծածկույթ</w:t>
            </w:r>
            <w:r w:rsidRPr="009549AF">
              <w:rPr>
                <w:rFonts w:ascii="Arial Armenian" w:hAnsi="Arial Armenian" w:cs="Calibri"/>
                <w:b/>
                <w:bCs/>
                <w:color w:val="000000"/>
              </w:rPr>
              <w:t xml:space="preserve"> </w:t>
            </w:r>
            <w:r w:rsidRPr="009549AF">
              <w:rPr>
                <w:rFonts w:ascii="Arial" w:hAnsi="Arial" w:cs="Arial"/>
                <w:b/>
                <w:bCs/>
                <w:color w:val="000000"/>
              </w:rPr>
              <w:t>բետոնե</w:t>
            </w:r>
            <w:r w:rsidRPr="009549AF">
              <w:rPr>
                <w:rFonts w:ascii="Arial Armenian" w:hAnsi="Arial Armenian" w:cs="Calibri"/>
                <w:b/>
                <w:bCs/>
                <w:color w:val="000000"/>
              </w:rPr>
              <w:t xml:space="preserve"> </w:t>
            </w:r>
            <w:r w:rsidRPr="009549AF">
              <w:rPr>
                <w:rFonts w:ascii="Arial" w:hAnsi="Arial" w:cs="Arial"/>
                <w:b/>
                <w:bCs/>
                <w:color w:val="000000"/>
              </w:rPr>
              <w:t>Եզրաքարեր</w:t>
            </w:r>
            <w:r w:rsidRPr="009549AF">
              <w:rPr>
                <w:rFonts w:ascii="Arial Armenian" w:hAnsi="Arial Armenian" w:cs="Calibri"/>
                <w:b/>
                <w:bCs/>
                <w:color w:val="000000"/>
              </w:rPr>
              <w:t xml:space="preserve">/ </w:t>
            </w:r>
            <w:r w:rsidRPr="009549AF">
              <w:rPr>
                <w:rFonts w:ascii="Calibri" w:hAnsi="Calibri" w:cs="Calibri"/>
                <w:b/>
                <w:bCs/>
                <w:color w:val="000000"/>
              </w:rPr>
              <w:t>Бортовые</w:t>
            </w:r>
            <w:r w:rsidRPr="009549AF">
              <w:rPr>
                <w:rFonts w:ascii="Arial Armenian" w:hAnsi="Arial Armenian" w:cs="Calibri"/>
                <w:b/>
                <w:bCs/>
                <w:color w:val="000000"/>
              </w:rPr>
              <w:t xml:space="preserve"> </w:t>
            </w:r>
            <w:r w:rsidRPr="009549AF">
              <w:rPr>
                <w:rFonts w:ascii="Calibri" w:hAnsi="Calibri" w:cs="Calibri"/>
                <w:b/>
                <w:bCs/>
                <w:color w:val="000000"/>
              </w:rPr>
              <w:t>камни</w:t>
            </w:r>
            <w:r w:rsidRPr="009549AF">
              <w:rPr>
                <w:rFonts w:ascii="Arial Armenian" w:hAnsi="Arial Armenian" w:cs="Calibri"/>
                <w:b/>
                <w:bCs/>
                <w:color w:val="000000"/>
              </w:rPr>
              <w:t> </w:t>
            </w:r>
          </w:p>
        </w:tc>
      </w:tr>
      <w:tr w:rsidR="000D54CB" w:rsidRPr="009549AF" w14:paraId="123988DA" w14:textId="77777777" w:rsidTr="00F3437E">
        <w:trPr>
          <w:trHeight w:val="657"/>
        </w:trPr>
        <w:tc>
          <w:tcPr>
            <w:tcW w:w="714" w:type="dxa"/>
            <w:tcBorders>
              <w:top w:val="nil"/>
              <w:left w:val="single" w:sz="4" w:space="0" w:color="auto"/>
              <w:bottom w:val="single" w:sz="4" w:space="0" w:color="auto"/>
              <w:right w:val="single" w:sz="4" w:space="0" w:color="auto"/>
            </w:tcBorders>
            <w:noWrap/>
            <w:vAlign w:val="center"/>
            <w:hideMark/>
          </w:tcPr>
          <w:p w14:paraId="7F112910"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w:t>
            </w:r>
          </w:p>
        </w:tc>
        <w:tc>
          <w:tcPr>
            <w:tcW w:w="987" w:type="dxa"/>
            <w:tcBorders>
              <w:top w:val="nil"/>
              <w:left w:val="nil"/>
              <w:bottom w:val="single" w:sz="4" w:space="0" w:color="auto"/>
              <w:right w:val="single" w:sz="4" w:space="0" w:color="auto"/>
            </w:tcBorders>
            <w:vAlign w:val="center"/>
            <w:hideMark/>
          </w:tcPr>
          <w:p w14:paraId="50614219" w14:textId="77777777" w:rsidR="000D54CB" w:rsidRPr="009549AF" w:rsidRDefault="000D54CB" w:rsidP="00F3437E">
            <w:pPr>
              <w:jc w:val="center"/>
              <w:rPr>
                <w:rFonts w:ascii="Arial Armenian" w:hAnsi="Arial Armenian" w:cs="Calibri"/>
                <w:color w:val="000000"/>
              </w:rPr>
            </w:pPr>
            <w:r w:rsidRPr="009549AF">
              <w:rPr>
                <w:rFonts w:ascii="Arial Armenian" w:hAnsi="Arial Armenian" w:cs="Calibri"/>
                <w:color w:val="000000"/>
              </w:rPr>
              <w:t> </w:t>
            </w:r>
          </w:p>
        </w:tc>
        <w:tc>
          <w:tcPr>
            <w:tcW w:w="4299" w:type="dxa"/>
            <w:tcBorders>
              <w:top w:val="nil"/>
              <w:left w:val="nil"/>
              <w:bottom w:val="single" w:sz="4" w:space="0" w:color="auto"/>
              <w:right w:val="single" w:sz="4" w:space="0" w:color="auto"/>
            </w:tcBorders>
            <w:vAlign w:val="center"/>
            <w:hideMark/>
          </w:tcPr>
          <w:p w14:paraId="3E31A50E" w14:textId="77777777" w:rsidR="000D54CB" w:rsidRPr="009549AF" w:rsidRDefault="000D54CB" w:rsidP="00F3437E">
            <w:pPr>
              <w:rPr>
                <w:rFonts w:ascii="Arial Armenian" w:hAnsi="Arial Armenian" w:cs="Calibri"/>
                <w:b/>
                <w:bCs/>
                <w:color w:val="000000"/>
              </w:rPr>
            </w:pPr>
            <w:r w:rsidRPr="009549AF">
              <w:rPr>
                <w:rFonts w:ascii="Arial" w:hAnsi="Arial" w:cs="Arial"/>
                <w:b/>
                <w:bCs/>
                <w:color w:val="000000"/>
              </w:rPr>
              <w:t>Խճի</w:t>
            </w:r>
            <w:r w:rsidRPr="009549AF">
              <w:rPr>
                <w:rFonts w:ascii="Arial Armenian" w:hAnsi="Arial Armenian" w:cs="Calibri"/>
                <w:b/>
                <w:bCs/>
                <w:color w:val="000000"/>
              </w:rPr>
              <w:t xml:space="preserve"> </w:t>
            </w:r>
            <w:r w:rsidRPr="009549AF">
              <w:rPr>
                <w:rFonts w:ascii="Arial" w:hAnsi="Arial" w:cs="Arial"/>
                <w:b/>
                <w:bCs/>
                <w:color w:val="000000"/>
              </w:rPr>
              <w:t>շերտի</w:t>
            </w:r>
            <w:r w:rsidRPr="009549AF">
              <w:rPr>
                <w:rFonts w:ascii="Arial Armenian" w:hAnsi="Arial Armenian" w:cs="Calibri"/>
                <w:b/>
                <w:bCs/>
                <w:color w:val="000000"/>
              </w:rPr>
              <w:t xml:space="preserve"> </w:t>
            </w:r>
            <w:r w:rsidRPr="009549AF">
              <w:rPr>
                <w:rFonts w:ascii="Arial" w:hAnsi="Arial" w:cs="Arial"/>
                <w:b/>
                <w:bCs/>
                <w:color w:val="000000"/>
              </w:rPr>
              <w:t>իրականացում</w:t>
            </w:r>
            <w:r w:rsidRPr="009549AF">
              <w:rPr>
                <w:rFonts w:ascii="Arial Armenian" w:hAnsi="Arial Armenian" w:cs="Calibri"/>
                <w:b/>
                <w:bCs/>
                <w:color w:val="000000"/>
              </w:rPr>
              <w:t xml:space="preserve"> H=10</w:t>
            </w:r>
            <w:r w:rsidRPr="009549AF">
              <w:rPr>
                <w:rFonts w:ascii="Arial" w:hAnsi="Arial" w:cs="Arial"/>
                <w:b/>
                <w:bCs/>
                <w:color w:val="000000"/>
              </w:rPr>
              <w:t>սմ</w:t>
            </w:r>
            <w:r w:rsidRPr="009549AF">
              <w:rPr>
                <w:rFonts w:ascii="Arial Armenian" w:hAnsi="Arial Armenian" w:cs="Calibri"/>
                <w:b/>
                <w:bCs/>
                <w:color w:val="000000"/>
              </w:rPr>
              <w:t xml:space="preserve">              </w:t>
            </w:r>
            <w:r w:rsidRPr="009549AF">
              <w:rPr>
                <w:rFonts w:ascii="Calibri" w:hAnsi="Calibri" w:cs="Calibri"/>
                <w:b/>
                <w:bCs/>
                <w:color w:val="000000"/>
              </w:rPr>
              <w:t>Выполнение</w:t>
            </w:r>
            <w:r w:rsidRPr="009549AF">
              <w:rPr>
                <w:rFonts w:ascii="Arial Armenian" w:hAnsi="Arial Armenian" w:cs="Calibri"/>
                <w:b/>
                <w:bCs/>
                <w:color w:val="000000"/>
              </w:rPr>
              <w:t xml:space="preserve"> </w:t>
            </w:r>
            <w:r w:rsidRPr="009549AF">
              <w:rPr>
                <w:rFonts w:ascii="Calibri" w:hAnsi="Calibri" w:cs="Calibri"/>
                <w:b/>
                <w:bCs/>
                <w:color w:val="000000"/>
              </w:rPr>
              <w:t>гравийного</w:t>
            </w:r>
            <w:r w:rsidRPr="009549AF">
              <w:rPr>
                <w:rFonts w:ascii="Arial Armenian" w:hAnsi="Arial Armenian" w:cs="Calibri"/>
                <w:b/>
                <w:bCs/>
                <w:color w:val="000000"/>
              </w:rPr>
              <w:t xml:space="preserve"> </w:t>
            </w:r>
            <w:r w:rsidRPr="009549AF">
              <w:rPr>
                <w:rFonts w:ascii="Calibri" w:hAnsi="Calibri" w:cs="Calibri"/>
                <w:b/>
                <w:bCs/>
                <w:color w:val="000000"/>
              </w:rPr>
              <w:t>слоя</w:t>
            </w:r>
            <w:r w:rsidRPr="009549AF">
              <w:rPr>
                <w:rFonts w:ascii="Arial Armenian" w:hAnsi="Arial Armenian" w:cs="Calibri"/>
                <w:b/>
                <w:bCs/>
                <w:color w:val="000000"/>
              </w:rPr>
              <w:t xml:space="preserve"> H=10</w:t>
            </w:r>
            <w:r w:rsidRPr="009549AF">
              <w:rPr>
                <w:rFonts w:ascii="Calibri" w:hAnsi="Calibri" w:cs="Calibri"/>
                <w:b/>
                <w:bCs/>
                <w:color w:val="000000"/>
              </w:rPr>
              <w:t>см</w:t>
            </w:r>
          </w:p>
        </w:tc>
        <w:tc>
          <w:tcPr>
            <w:tcW w:w="987" w:type="dxa"/>
            <w:tcBorders>
              <w:top w:val="nil"/>
              <w:left w:val="nil"/>
              <w:bottom w:val="single" w:sz="4" w:space="0" w:color="auto"/>
              <w:right w:val="single" w:sz="4" w:space="0" w:color="auto"/>
            </w:tcBorders>
            <w:vAlign w:val="center"/>
            <w:hideMark/>
          </w:tcPr>
          <w:p w14:paraId="1195DA1D" w14:textId="77777777" w:rsidR="000D54CB" w:rsidRPr="009549AF" w:rsidRDefault="000D54CB" w:rsidP="00F3437E">
            <w:pPr>
              <w:jc w:val="center"/>
              <w:rPr>
                <w:rFonts w:ascii="Arial Armenian" w:hAnsi="Arial Armenian" w:cs="Calibri"/>
                <w:b/>
                <w:bCs/>
                <w:color w:val="000000"/>
              </w:rPr>
            </w:pPr>
            <w:r w:rsidRPr="009549AF">
              <w:rPr>
                <w:rFonts w:ascii="Arial" w:hAnsi="Arial" w:cs="Arial"/>
                <w:b/>
                <w:bCs/>
                <w:color w:val="000000"/>
              </w:rPr>
              <w:t>մ</w:t>
            </w:r>
            <w:r w:rsidRPr="009549AF">
              <w:rPr>
                <w:rFonts w:ascii="Arial Armenian" w:hAnsi="Arial Armenian" w:cs="Calibri"/>
                <w:b/>
                <w:bCs/>
                <w:color w:val="000000"/>
              </w:rPr>
              <w:t xml:space="preserve">3 </w:t>
            </w:r>
            <w:r w:rsidRPr="009549AF">
              <w:rPr>
                <w:rFonts w:ascii="Calibri" w:hAnsi="Calibri" w:cs="Calibri"/>
                <w:b/>
                <w:bCs/>
                <w:color w:val="000000"/>
              </w:rPr>
              <w:t>м</w:t>
            </w:r>
            <w:r w:rsidRPr="009549AF">
              <w:rPr>
                <w:rFonts w:ascii="Arial Armenian" w:hAnsi="Arial Armenian" w:cs="Calibri"/>
                <w:b/>
                <w:bCs/>
                <w:color w:val="000000"/>
              </w:rPr>
              <w:t>3</w:t>
            </w:r>
          </w:p>
        </w:tc>
        <w:tc>
          <w:tcPr>
            <w:tcW w:w="987" w:type="dxa"/>
            <w:tcBorders>
              <w:top w:val="nil"/>
              <w:left w:val="nil"/>
              <w:bottom w:val="single" w:sz="4" w:space="0" w:color="auto"/>
              <w:right w:val="single" w:sz="4" w:space="0" w:color="auto"/>
            </w:tcBorders>
            <w:noWrap/>
            <w:vAlign w:val="center"/>
            <w:hideMark/>
          </w:tcPr>
          <w:p w14:paraId="3CDD3DB6"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47</w:t>
            </w:r>
          </w:p>
        </w:tc>
        <w:tc>
          <w:tcPr>
            <w:tcW w:w="1522" w:type="dxa"/>
            <w:tcBorders>
              <w:top w:val="nil"/>
              <w:left w:val="nil"/>
              <w:bottom w:val="single" w:sz="4" w:space="0" w:color="auto"/>
              <w:right w:val="single" w:sz="4" w:space="0" w:color="auto"/>
            </w:tcBorders>
            <w:noWrap/>
            <w:vAlign w:val="center"/>
            <w:hideMark/>
          </w:tcPr>
          <w:p w14:paraId="0E954B48"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14,040</w:t>
            </w:r>
          </w:p>
        </w:tc>
        <w:tc>
          <w:tcPr>
            <w:tcW w:w="1782" w:type="dxa"/>
            <w:gridSpan w:val="2"/>
            <w:tcBorders>
              <w:top w:val="nil"/>
              <w:left w:val="nil"/>
              <w:bottom w:val="single" w:sz="4" w:space="0" w:color="auto"/>
              <w:right w:val="single" w:sz="4" w:space="0" w:color="auto"/>
            </w:tcBorders>
            <w:noWrap/>
            <w:vAlign w:val="center"/>
            <w:hideMark/>
          </w:tcPr>
          <w:p w14:paraId="1075CCAB"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659,880</w:t>
            </w:r>
          </w:p>
        </w:tc>
      </w:tr>
      <w:tr w:rsidR="000D54CB" w:rsidRPr="009549AF" w14:paraId="467244D4" w14:textId="77777777" w:rsidTr="00F3437E">
        <w:trPr>
          <w:trHeight w:val="788"/>
        </w:trPr>
        <w:tc>
          <w:tcPr>
            <w:tcW w:w="714" w:type="dxa"/>
            <w:tcBorders>
              <w:top w:val="nil"/>
              <w:left w:val="single" w:sz="4" w:space="0" w:color="auto"/>
              <w:bottom w:val="single" w:sz="4" w:space="0" w:color="auto"/>
              <w:right w:val="single" w:sz="4" w:space="0" w:color="auto"/>
            </w:tcBorders>
            <w:noWrap/>
            <w:vAlign w:val="center"/>
            <w:hideMark/>
          </w:tcPr>
          <w:p w14:paraId="4443C6AC"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2</w:t>
            </w:r>
          </w:p>
        </w:tc>
        <w:tc>
          <w:tcPr>
            <w:tcW w:w="987" w:type="dxa"/>
            <w:tcBorders>
              <w:top w:val="nil"/>
              <w:left w:val="nil"/>
              <w:bottom w:val="single" w:sz="4" w:space="0" w:color="auto"/>
              <w:right w:val="single" w:sz="4" w:space="0" w:color="auto"/>
            </w:tcBorders>
            <w:vAlign w:val="center"/>
            <w:hideMark/>
          </w:tcPr>
          <w:p w14:paraId="77298627"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 xml:space="preserve"> </w:t>
            </w:r>
          </w:p>
        </w:tc>
        <w:tc>
          <w:tcPr>
            <w:tcW w:w="4299" w:type="dxa"/>
            <w:tcBorders>
              <w:top w:val="nil"/>
              <w:left w:val="nil"/>
              <w:bottom w:val="single" w:sz="4" w:space="0" w:color="auto"/>
              <w:right w:val="single" w:sz="4" w:space="0" w:color="auto"/>
            </w:tcBorders>
            <w:vAlign w:val="center"/>
            <w:hideMark/>
          </w:tcPr>
          <w:p w14:paraId="0F0C85ED" w14:textId="77777777" w:rsidR="000D54CB" w:rsidRPr="009549AF" w:rsidRDefault="000D54CB" w:rsidP="00F3437E">
            <w:pPr>
              <w:rPr>
                <w:rFonts w:ascii="Arial Armenian" w:hAnsi="Arial Armenian" w:cs="Calibri"/>
                <w:b/>
                <w:bCs/>
                <w:color w:val="000000"/>
              </w:rPr>
            </w:pPr>
            <w:r w:rsidRPr="009549AF">
              <w:rPr>
                <w:rFonts w:ascii="Arial" w:hAnsi="Arial" w:cs="Arial"/>
                <w:b/>
                <w:bCs/>
                <w:color w:val="000000"/>
              </w:rPr>
              <w:t>Բետոնե</w:t>
            </w:r>
            <w:r w:rsidRPr="009549AF">
              <w:rPr>
                <w:rFonts w:ascii="Arial Armenian" w:hAnsi="Arial Armenian" w:cs="Calibri"/>
                <w:b/>
                <w:bCs/>
                <w:color w:val="000000"/>
              </w:rPr>
              <w:t xml:space="preserve"> </w:t>
            </w:r>
            <w:r w:rsidRPr="009549AF">
              <w:rPr>
                <w:rFonts w:ascii="Arial" w:hAnsi="Arial" w:cs="Arial"/>
                <w:b/>
                <w:bCs/>
                <w:color w:val="000000"/>
              </w:rPr>
              <w:t>եզրաքարերի</w:t>
            </w:r>
            <w:r w:rsidRPr="009549AF">
              <w:rPr>
                <w:rFonts w:ascii="Arial Armenian" w:hAnsi="Arial Armenian" w:cs="Calibri"/>
                <w:b/>
                <w:bCs/>
                <w:color w:val="000000"/>
              </w:rPr>
              <w:t xml:space="preserve"> </w:t>
            </w:r>
            <w:r w:rsidRPr="009549AF">
              <w:rPr>
                <w:rFonts w:ascii="Arial" w:hAnsi="Arial" w:cs="Arial"/>
                <w:b/>
                <w:bCs/>
                <w:color w:val="000000"/>
              </w:rPr>
              <w:t>իրականացում</w:t>
            </w:r>
            <w:r w:rsidRPr="009549AF">
              <w:rPr>
                <w:rFonts w:ascii="Arial Armenian" w:hAnsi="Arial Armenian" w:cs="Calibri"/>
                <w:b/>
                <w:bCs/>
                <w:color w:val="000000"/>
              </w:rPr>
              <w:t xml:space="preserve">                 </w:t>
            </w:r>
            <w:r w:rsidRPr="009549AF">
              <w:rPr>
                <w:rFonts w:ascii="Calibri" w:hAnsi="Calibri" w:cs="Calibri"/>
                <w:b/>
                <w:bCs/>
                <w:color w:val="000000"/>
              </w:rPr>
              <w:t>Установка</w:t>
            </w:r>
            <w:r w:rsidRPr="009549AF">
              <w:rPr>
                <w:rFonts w:ascii="Arial Armenian" w:hAnsi="Arial Armenian" w:cs="Calibri"/>
                <w:b/>
                <w:bCs/>
                <w:color w:val="000000"/>
              </w:rPr>
              <w:t xml:space="preserve"> </w:t>
            </w:r>
            <w:r w:rsidRPr="009549AF">
              <w:rPr>
                <w:rFonts w:ascii="Calibri" w:hAnsi="Calibri" w:cs="Calibri"/>
                <w:b/>
                <w:bCs/>
                <w:color w:val="000000"/>
              </w:rPr>
              <w:t>бетонных</w:t>
            </w:r>
            <w:r w:rsidRPr="009549AF">
              <w:rPr>
                <w:rFonts w:ascii="Arial Armenian" w:hAnsi="Arial Armenian" w:cs="Calibri"/>
                <w:b/>
                <w:bCs/>
                <w:color w:val="000000"/>
              </w:rPr>
              <w:t xml:space="preserve"> </w:t>
            </w:r>
            <w:r w:rsidRPr="009549AF">
              <w:rPr>
                <w:rFonts w:ascii="Calibri" w:hAnsi="Calibri" w:cs="Calibri"/>
                <w:b/>
                <w:bCs/>
                <w:color w:val="000000"/>
              </w:rPr>
              <w:t>бордюров</w:t>
            </w:r>
          </w:p>
        </w:tc>
        <w:tc>
          <w:tcPr>
            <w:tcW w:w="987" w:type="dxa"/>
            <w:tcBorders>
              <w:top w:val="nil"/>
              <w:left w:val="nil"/>
              <w:bottom w:val="single" w:sz="4" w:space="0" w:color="auto"/>
              <w:right w:val="single" w:sz="4" w:space="0" w:color="auto"/>
            </w:tcBorders>
            <w:vAlign w:val="center"/>
            <w:hideMark/>
          </w:tcPr>
          <w:p w14:paraId="6E7A7D08" w14:textId="77777777" w:rsidR="000D54CB" w:rsidRPr="009549AF" w:rsidRDefault="000D54CB" w:rsidP="00F3437E">
            <w:pPr>
              <w:jc w:val="center"/>
              <w:rPr>
                <w:rFonts w:ascii="Arial Armenian" w:hAnsi="Arial Armenian" w:cs="Calibri"/>
                <w:b/>
                <w:bCs/>
                <w:color w:val="000000"/>
              </w:rPr>
            </w:pPr>
            <w:r w:rsidRPr="009549AF">
              <w:rPr>
                <w:rFonts w:ascii="Arial" w:hAnsi="Arial" w:cs="Arial"/>
                <w:b/>
                <w:bCs/>
                <w:color w:val="000000"/>
              </w:rPr>
              <w:t>գմ</w:t>
            </w:r>
            <w:r w:rsidRPr="009549AF">
              <w:rPr>
                <w:rFonts w:ascii="Arial Armenian" w:hAnsi="Arial Armenian" w:cs="Calibri"/>
                <w:b/>
                <w:bCs/>
                <w:color w:val="000000"/>
              </w:rPr>
              <w:t xml:space="preserve"> /</w:t>
            </w:r>
            <w:r w:rsidRPr="009549AF">
              <w:rPr>
                <w:rFonts w:ascii="Calibri" w:hAnsi="Calibri" w:cs="Calibri"/>
                <w:b/>
                <w:bCs/>
                <w:color w:val="000000"/>
              </w:rPr>
              <w:t>пм</w:t>
            </w:r>
          </w:p>
        </w:tc>
        <w:tc>
          <w:tcPr>
            <w:tcW w:w="987" w:type="dxa"/>
            <w:tcBorders>
              <w:top w:val="nil"/>
              <w:left w:val="nil"/>
              <w:bottom w:val="single" w:sz="4" w:space="0" w:color="auto"/>
              <w:right w:val="single" w:sz="4" w:space="0" w:color="auto"/>
            </w:tcBorders>
            <w:noWrap/>
            <w:vAlign w:val="center"/>
            <w:hideMark/>
          </w:tcPr>
          <w:p w14:paraId="6C1B94FD"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202.5</w:t>
            </w:r>
          </w:p>
        </w:tc>
        <w:tc>
          <w:tcPr>
            <w:tcW w:w="1522" w:type="dxa"/>
            <w:tcBorders>
              <w:top w:val="nil"/>
              <w:left w:val="nil"/>
              <w:bottom w:val="single" w:sz="4" w:space="0" w:color="auto"/>
              <w:right w:val="single" w:sz="4" w:space="0" w:color="auto"/>
            </w:tcBorders>
            <w:noWrap/>
            <w:vAlign w:val="center"/>
            <w:hideMark/>
          </w:tcPr>
          <w:p w14:paraId="792F9C20"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8,300</w:t>
            </w:r>
          </w:p>
        </w:tc>
        <w:tc>
          <w:tcPr>
            <w:tcW w:w="1782" w:type="dxa"/>
            <w:gridSpan w:val="2"/>
            <w:tcBorders>
              <w:top w:val="nil"/>
              <w:left w:val="nil"/>
              <w:bottom w:val="single" w:sz="4" w:space="0" w:color="auto"/>
              <w:right w:val="single" w:sz="4" w:space="0" w:color="auto"/>
            </w:tcBorders>
            <w:noWrap/>
            <w:vAlign w:val="center"/>
            <w:hideMark/>
          </w:tcPr>
          <w:p w14:paraId="32857F52"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1,680,750</w:t>
            </w:r>
          </w:p>
        </w:tc>
      </w:tr>
      <w:tr w:rsidR="000D54CB" w:rsidRPr="009549AF" w14:paraId="0437F0E9" w14:textId="77777777" w:rsidTr="00F3437E">
        <w:trPr>
          <w:trHeight w:val="262"/>
        </w:trPr>
        <w:tc>
          <w:tcPr>
            <w:tcW w:w="11281" w:type="dxa"/>
            <w:gridSpan w:val="8"/>
            <w:tcBorders>
              <w:top w:val="single" w:sz="4" w:space="0" w:color="auto"/>
              <w:left w:val="single" w:sz="4" w:space="0" w:color="auto"/>
              <w:bottom w:val="single" w:sz="4" w:space="0" w:color="auto"/>
              <w:right w:val="single" w:sz="4" w:space="0" w:color="auto"/>
            </w:tcBorders>
            <w:shd w:val="clear" w:color="000000" w:fill="FFC000"/>
            <w:vAlign w:val="center"/>
            <w:hideMark/>
          </w:tcPr>
          <w:p w14:paraId="28C76344"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 xml:space="preserve"> </w:t>
            </w:r>
            <w:r w:rsidRPr="009549AF">
              <w:rPr>
                <w:rFonts w:ascii="Arial" w:hAnsi="Arial" w:cs="Arial"/>
                <w:b/>
                <w:bCs/>
                <w:color w:val="000000"/>
              </w:rPr>
              <w:t>Ցանկապատ</w:t>
            </w:r>
          </w:p>
        </w:tc>
      </w:tr>
      <w:tr w:rsidR="000D54CB" w:rsidRPr="009549AF" w14:paraId="5CBB00B4" w14:textId="77777777" w:rsidTr="00F3437E">
        <w:trPr>
          <w:trHeight w:val="877"/>
        </w:trPr>
        <w:tc>
          <w:tcPr>
            <w:tcW w:w="714" w:type="dxa"/>
            <w:tcBorders>
              <w:top w:val="nil"/>
              <w:left w:val="single" w:sz="4" w:space="0" w:color="auto"/>
              <w:bottom w:val="single" w:sz="4" w:space="0" w:color="auto"/>
              <w:right w:val="single" w:sz="4" w:space="0" w:color="auto"/>
            </w:tcBorders>
            <w:noWrap/>
            <w:vAlign w:val="center"/>
            <w:hideMark/>
          </w:tcPr>
          <w:p w14:paraId="7121DFE0"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w:t>
            </w:r>
          </w:p>
        </w:tc>
        <w:tc>
          <w:tcPr>
            <w:tcW w:w="987" w:type="dxa"/>
            <w:tcBorders>
              <w:top w:val="nil"/>
              <w:left w:val="nil"/>
              <w:bottom w:val="single" w:sz="4" w:space="0" w:color="auto"/>
              <w:right w:val="single" w:sz="4" w:space="0" w:color="auto"/>
            </w:tcBorders>
            <w:vAlign w:val="center"/>
            <w:hideMark/>
          </w:tcPr>
          <w:p w14:paraId="3B968E49"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44-</w:t>
            </w:r>
            <w:r w:rsidRPr="009549AF">
              <w:rPr>
                <w:rFonts w:ascii="Calibri" w:hAnsi="Calibri" w:cs="Calibri"/>
                <w:b/>
                <w:bCs/>
                <w:color w:val="000000"/>
              </w:rPr>
              <w:t>М</w:t>
            </w:r>
            <w:r w:rsidRPr="009549AF">
              <w:rPr>
                <w:rFonts w:ascii="Arial Armenian" w:hAnsi="Arial Armenian" w:cs="Calibri"/>
                <w:b/>
                <w:bCs/>
                <w:color w:val="000000"/>
              </w:rPr>
              <w:t>284</w:t>
            </w:r>
          </w:p>
        </w:tc>
        <w:tc>
          <w:tcPr>
            <w:tcW w:w="4299" w:type="dxa"/>
            <w:tcBorders>
              <w:top w:val="nil"/>
              <w:left w:val="nil"/>
              <w:bottom w:val="single" w:sz="4" w:space="0" w:color="auto"/>
              <w:right w:val="single" w:sz="4" w:space="0" w:color="auto"/>
            </w:tcBorders>
            <w:vAlign w:val="center"/>
            <w:hideMark/>
          </w:tcPr>
          <w:p w14:paraId="19DD4E61" w14:textId="77777777" w:rsidR="000D54CB" w:rsidRPr="009549AF" w:rsidRDefault="000D54CB" w:rsidP="00F3437E">
            <w:pPr>
              <w:rPr>
                <w:rFonts w:ascii="Arial Armenian" w:hAnsi="Arial Armenian" w:cs="Calibri"/>
                <w:b/>
                <w:bCs/>
                <w:color w:val="000000"/>
              </w:rPr>
            </w:pPr>
            <w:r w:rsidRPr="009549AF">
              <w:rPr>
                <w:rFonts w:ascii="Arial" w:hAnsi="Arial" w:cs="Arial"/>
                <w:b/>
                <w:bCs/>
                <w:color w:val="000000"/>
              </w:rPr>
              <w:t>Ցանկապատ</w:t>
            </w:r>
            <w:r w:rsidRPr="009549AF">
              <w:rPr>
                <w:rFonts w:ascii="Arial Armenian" w:hAnsi="Arial Armenian" w:cs="Calibri"/>
                <w:b/>
                <w:bCs/>
                <w:color w:val="000000"/>
              </w:rPr>
              <w:t xml:space="preserve"> </w:t>
            </w:r>
            <w:r w:rsidRPr="009549AF">
              <w:rPr>
                <w:rFonts w:ascii="Arial" w:hAnsi="Arial" w:cs="Arial"/>
                <w:b/>
                <w:bCs/>
                <w:color w:val="000000"/>
              </w:rPr>
              <w:t>պատնեշների</w:t>
            </w:r>
            <w:r w:rsidRPr="009549AF">
              <w:rPr>
                <w:rFonts w:ascii="Arial Armenian" w:hAnsi="Arial Armenian" w:cs="Calibri"/>
                <w:b/>
                <w:bCs/>
                <w:color w:val="000000"/>
              </w:rPr>
              <w:t xml:space="preserve"> </w:t>
            </w:r>
            <w:r w:rsidRPr="009549AF">
              <w:rPr>
                <w:rFonts w:ascii="Arial" w:hAnsi="Arial" w:cs="Arial"/>
                <w:b/>
                <w:bCs/>
                <w:color w:val="000000"/>
              </w:rPr>
              <w:t>կառուցում</w:t>
            </w:r>
            <w:r w:rsidRPr="009549AF">
              <w:rPr>
                <w:rFonts w:ascii="Arial Armenian" w:hAnsi="Arial Armenian" w:cs="Calibri"/>
                <w:b/>
                <w:bCs/>
                <w:color w:val="000000"/>
              </w:rPr>
              <w:t xml:space="preserve"> H=4 </w:t>
            </w:r>
            <w:r w:rsidRPr="009549AF">
              <w:rPr>
                <w:rFonts w:ascii="Arial" w:hAnsi="Arial" w:cs="Arial"/>
                <w:b/>
                <w:bCs/>
                <w:color w:val="000000"/>
              </w:rPr>
              <w:t>սմ</w:t>
            </w:r>
            <w:r w:rsidRPr="009549AF">
              <w:rPr>
                <w:rFonts w:ascii="Arial Armenian" w:hAnsi="Arial Armenian" w:cs="Calibri"/>
                <w:b/>
                <w:bCs/>
                <w:color w:val="000000"/>
              </w:rPr>
              <w:t xml:space="preserve"> </w:t>
            </w:r>
            <w:r w:rsidRPr="009549AF">
              <w:rPr>
                <w:rFonts w:ascii="Calibri" w:hAnsi="Calibri" w:cs="Calibri"/>
                <w:b/>
                <w:bCs/>
                <w:color w:val="000000"/>
              </w:rPr>
              <w:t>Строительство</w:t>
            </w:r>
            <w:r w:rsidRPr="009549AF">
              <w:rPr>
                <w:rFonts w:ascii="Arial Armenian" w:hAnsi="Arial Armenian" w:cs="Calibri"/>
                <w:b/>
                <w:bCs/>
                <w:color w:val="000000"/>
              </w:rPr>
              <w:t xml:space="preserve"> </w:t>
            </w:r>
            <w:r w:rsidRPr="009549AF">
              <w:rPr>
                <w:rFonts w:ascii="Calibri" w:hAnsi="Calibri" w:cs="Calibri"/>
                <w:b/>
                <w:bCs/>
                <w:color w:val="000000"/>
              </w:rPr>
              <w:t>ограждений</w:t>
            </w:r>
            <w:r w:rsidRPr="009549AF">
              <w:rPr>
                <w:rFonts w:ascii="Arial Armenian" w:hAnsi="Arial Armenian" w:cs="Calibri"/>
                <w:b/>
                <w:bCs/>
                <w:color w:val="000000"/>
              </w:rPr>
              <w:t xml:space="preserve"> </w:t>
            </w:r>
            <w:r w:rsidRPr="009549AF">
              <w:rPr>
                <w:rFonts w:ascii="Calibri" w:hAnsi="Calibri" w:cs="Calibri"/>
                <w:b/>
                <w:bCs/>
                <w:color w:val="000000"/>
              </w:rPr>
              <w:t>высотой</w:t>
            </w:r>
            <w:r w:rsidRPr="009549AF">
              <w:rPr>
                <w:rFonts w:ascii="Arial Armenian" w:hAnsi="Arial Armenian" w:cs="Calibri"/>
                <w:b/>
                <w:bCs/>
                <w:color w:val="000000"/>
              </w:rPr>
              <w:t xml:space="preserve"> H=4 </w:t>
            </w:r>
            <w:r w:rsidRPr="009549AF">
              <w:rPr>
                <w:rFonts w:ascii="Calibri" w:hAnsi="Calibri" w:cs="Calibri"/>
                <w:b/>
                <w:bCs/>
                <w:color w:val="000000"/>
              </w:rPr>
              <w:t>см</w:t>
            </w:r>
          </w:p>
        </w:tc>
        <w:tc>
          <w:tcPr>
            <w:tcW w:w="987" w:type="dxa"/>
            <w:tcBorders>
              <w:top w:val="nil"/>
              <w:left w:val="nil"/>
              <w:bottom w:val="single" w:sz="4" w:space="0" w:color="auto"/>
              <w:right w:val="single" w:sz="4" w:space="0" w:color="auto"/>
            </w:tcBorders>
            <w:vAlign w:val="center"/>
            <w:hideMark/>
          </w:tcPr>
          <w:p w14:paraId="5A149A21" w14:textId="77777777" w:rsidR="000D54CB" w:rsidRPr="009549AF" w:rsidRDefault="000D54CB" w:rsidP="00F3437E">
            <w:pPr>
              <w:jc w:val="center"/>
              <w:rPr>
                <w:rFonts w:ascii="Arial Armenian" w:hAnsi="Arial Armenian" w:cs="Calibri"/>
                <w:b/>
                <w:bCs/>
                <w:color w:val="000000"/>
              </w:rPr>
            </w:pPr>
            <w:r w:rsidRPr="009549AF">
              <w:rPr>
                <w:rFonts w:ascii="Arial" w:hAnsi="Arial" w:cs="Arial"/>
                <w:b/>
                <w:bCs/>
                <w:color w:val="000000"/>
              </w:rPr>
              <w:t>գմ</w:t>
            </w:r>
            <w:r w:rsidRPr="009549AF">
              <w:rPr>
                <w:rFonts w:ascii="Arial Armenian" w:hAnsi="Arial Armenian" w:cs="Calibri"/>
                <w:b/>
                <w:bCs/>
                <w:color w:val="000000"/>
              </w:rPr>
              <w:t xml:space="preserve"> /</w:t>
            </w:r>
            <w:r w:rsidRPr="009549AF">
              <w:rPr>
                <w:rFonts w:ascii="Calibri" w:hAnsi="Calibri" w:cs="Calibri"/>
                <w:b/>
                <w:bCs/>
                <w:color w:val="000000"/>
              </w:rPr>
              <w:t>пм</w:t>
            </w:r>
          </w:p>
        </w:tc>
        <w:tc>
          <w:tcPr>
            <w:tcW w:w="987" w:type="dxa"/>
            <w:tcBorders>
              <w:top w:val="nil"/>
              <w:left w:val="nil"/>
              <w:bottom w:val="single" w:sz="4" w:space="0" w:color="auto"/>
              <w:right w:val="single" w:sz="4" w:space="0" w:color="auto"/>
            </w:tcBorders>
            <w:noWrap/>
            <w:vAlign w:val="center"/>
            <w:hideMark/>
          </w:tcPr>
          <w:p w14:paraId="6369DB59"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100</w:t>
            </w:r>
          </w:p>
        </w:tc>
        <w:tc>
          <w:tcPr>
            <w:tcW w:w="1522" w:type="dxa"/>
            <w:tcBorders>
              <w:top w:val="nil"/>
              <w:left w:val="nil"/>
              <w:bottom w:val="single" w:sz="4" w:space="0" w:color="auto"/>
              <w:right w:val="single" w:sz="4" w:space="0" w:color="auto"/>
            </w:tcBorders>
            <w:noWrap/>
            <w:vAlign w:val="center"/>
            <w:hideMark/>
          </w:tcPr>
          <w:p w14:paraId="6F10CCBB"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128,000</w:t>
            </w:r>
          </w:p>
        </w:tc>
        <w:tc>
          <w:tcPr>
            <w:tcW w:w="1782" w:type="dxa"/>
            <w:gridSpan w:val="2"/>
            <w:tcBorders>
              <w:top w:val="nil"/>
              <w:left w:val="nil"/>
              <w:bottom w:val="single" w:sz="4" w:space="0" w:color="auto"/>
              <w:right w:val="single" w:sz="4" w:space="0" w:color="auto"/>
            </w:tcBorders>
            <w:noWrap/>
            <w:vAlign w:val="center"/>
            <w:hideMark/>
          </w:tcPr>
          <w:p w14:paraId="728B153F"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12,800,000</w:t>
            </w:r>
          </w:p>
        </w:tc>
      </w:tr>
      <w:tr w:rsidR="000D54CB" w:rsidRPr="009549AF" w14:paraId="60D2F8B7" w14:textId="77777777" w:rsidTr="00F3437E">
        <w:trPr>
          <w:trHeight w:val="525"/>
        </w:trPr>
        <w:tc>
          <w:tcPr>
            <w:tcW w:w="714" w:type="dxa"/>
            <w:tcBorders>
              <w:top w:val="nil"/>
              <w:left w:val="single" w:sz="4" w:space="0" w:color="auto"/>
              <w:bottom w:val="single" w:sz="4" w:space="0" w:color="auto"/>
              <w:right w:val="single" w:sz="4" w:space="0" w:color="auto"/>
            </w:tcBorders>
            <w:noWrap/>
            <w:vAlign w:val="center"/>
            <w:hideMark/>
          </w:tcPr>
          <w:p w14:paraId="0D16EC1C"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lastRenderedPageBreak/>
              <w:t>2</w:t>
            </w:r>
          </w:p>
        </w:tc>
        <w:tc>
          <w:tcPr>
            <w:tcW w:w="987" w:type="dxa"/>
            <w:tcBorders>
              <w:top w:val="nil"/>
              <w:left w:val="nil"/>
              <w:bottom w:val="single" w:sz="4" w:space="0" w:color="auto"/>
              <w:right w:val="single" w:sz="4" w:space="0" w:color="auto"/>
            </w:tcBorders>
            <w:vAlign w:val="center"/>
            <w:hideMark/>
          </w:tcPr>
          <w:p w14:paraId="436CA52B"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 </w:t>
            </w:r>
          </w:p>
        </w:tc>
        <w:tc>
          <w:tcPr>
            <w:tcW w:w="4299" w:type="dxa"/>
            <w:tcBorders>
              <w:top w:val="nil"/>
              <w:left w:val="nil"/>
              <w:bottom w:val="single" w:sz="4" w:space="0" w:color="auto"/>
              <w:right w:val="single" w:sz="4" w:space="0" w:color="auto"/>
            </w:tcBorders>
            <w:vAlign w:val="center"/>
            <w:hideMark/>
          </w:tcPr>
          <w:p w14:paraId="3A0948E6" w14:textId="77777777" w:rsidR="000D54CB" w:rsidRPr="009549AF" w:rsidRDefault="000D54CB" w:rsidP="00F3437E">
            <w:pPr>
              <w:rPr>
                <w:rFonts w:ascii="Arial Armenian" w:hAnsi="Arial Armenian" w:cs="Calibri"/>
                <w:b/>
                <w:bCs/>
                <w:color w:val="000000"/>
              </w:rPr>
            </w:pPr>
            <w:r w:rsidRPr="009549AF">
              <w:rPr>
                <w:rFonts w:ascii="Arial" w:hAnsi="Arial" w:cs="Arial"/>
                <w:b/>
                <w:bCs/>
                <w:color w:val="000000"/>
              </w:rPr>
              <w:t>Դռների</w:t>
            </w:r>
            <w:r w:rsidRPr="009549AF">
              <w:rPr>
                <w:rFonts w:ascii="Arial Armenian" w:hAnsi="Arial Armenian" w:cs="Calibri"/>
                <w:b/>
                <w:bCs/>
                <w:color w:val="000000"/>
              </w:rPr>
              <w:t xml:space="preserve"> </w:t>
            </w:r>
            <w:r w:rsidRPr="009549AF">
              <w:rPr>
                <w:rFonts w:ascii="Arial" w:hAnsi="Arial" w:cs="Arial"/>
                <w:b/>
                <w:bCs/>
                <w:color w:val="000000"/>
              </w:rPr>
              <w:t>տեղադրում</w:t>
            </w:r>
            <w:r w:rsidRPr="009549AF">
              <w:rPr>
                <w:rFonts w:ascii="Arial Armenian" w:hAnsi="Arial Armenian" w:cs="Calibri"/>
                <w:b/>
                <w:bCs/>
                <w:color w:val="000000"/>
              </w:rPr>
              <w:t xml:space="preserve"> 2</w:t>
            </w:r>
            <w:r w:rsidRPr="009549AF">
              <w:rPr>
                <w:rFonts w:ascii="Arial" w:hAnsi="Arial" w:cs="Arial"/>
                <w:b/>
                <w:bCs/>
                <w:color w:val="000000"/>
              </w:rPr>
              <w:t>մ</w:t>
            </w:r>
            <w:r w:rsidRPr="009549AF">
              <w:rPr>
                <w:rFonts w:ascii="Arial Armenian" w:hAnsi="Arial Armenian" w:cs="Calibri"/>
                <w:b/>
                <w:bCs/>
                <w:color w:val="000000"/>
              </w:rPr>
              <w:t>:1</w:t>
            </w:r>
            <w:r w:rsidRPr="009549AF">
              <w:rPr>
                <w:rFonts w:ascii="Arial" w:hAnsi="Arial" w:cs="Arial"/>
                <w:b/>
                <w:bCs/>
                <w:color w:val="000000"/>
              </w:rPr>
              <w:t>մ</w:t>
            </w:r>
            <w:r w:rsidRPr="009549AF">
              <w:rPr>
                <w:rFonts w:ascii="Arial Armenian" w:hAnsi="Arial Armenian" w:cs="Calibri"/>
                <w:b/>
                <w:bCs/>
                <w:color w:val="000000"/>
              </w:rPr>
              <w:t xml:space="preserve">                                              </w:t>
            </w:r>
            <w:r w:rsidRPr="009549AF">
              <w:rPr>
                <w:rFonts w:ascii="Calibri" w:hAnsi="Calibri" w:cs="Calibri"/>
                <w:b/>
                <w:bCs/>
                <w:color w:val="000000"/>
              </w:rPr>
              <w:t>Установка</w:t>
            </w:r>
            <w:r w:rsidRPr="009549AF">
              <w:rPr>
                <w:rFonts w:ascii="Arial Armenian" w:hAnsi="Arial Armenian" w:cs="Calibri"/>
                <w:b/>
                <w:bCs/>
                <w:color w:val="000000"/>
              </w:rPr>
              <w:t xml:space="preserve"> </w:t>
            </w:r>
            <w:r w:rsidRPr="009549AF">
              <w:rPr>
                <w:rFonts w:ascii="Calibri" w:hAnsi="Calibri" w:cs="Calibri"/>
                <w:b/>
                <w:bCs/>
                <w:color w:val="000000"/>
              </w:rPr>
              <w:t>дверей</w:t>
            </w:r>
            <w:r w:rsidRPr="009549AF">
              <w:rPr>
                <w:rFonts w:ascii="Arial Armenian" w:hAnsi="Arial Armenian" w:cs="Calibri"/>
                <w:b/>
                <w:bCs/>
                <w:color w:val="000000"/>
              </w:rPr>
              <w:t xml:space="preserve"> 2</w:t>
            </w:r>
            <w:r w:rsidRPr="009549AF">
              <w:rPr>
                <w:rFonts w:ascii="Calibri" w:hAnsi="Calibri" w:cs="Calibri"/>
                <w:b/>
                <w:bCs/>
                <w:color w:val="000000"/>
              </w:rPr>
              <w:t>м</w:t>
            </w:r>
            <w:r w:rsidRPr="009549AF">
              <w:rPr>
                <w:rFonts w:ascii="Arial Armenian" w:hAnsi="Arial Armenian" w:cs="Calibri"/>
                <w:b/>
                <w:bCs/>
                <w:color w:val="000000"/>
              </w:rPr>
              <w:t>:1</w:t>
            </w:r>
            <w:r w:rsidRPr="009549AF">
              <w:rPr>
                <w:rFonts w:ascii="Calibri" w:hAnsi="Calibri" w:cs="Calibri"/>
                <w:b/>
                <w:bCs/>
                <w:color w:val="000000"/>
              </w:rPr>
              <w:t>м</w:t>
            </w:r>
          </w:p>
        </w:tc>
        <w:tc>
          <w:tcPr>
            <w:tcW w:w="987" w:type="dxa"/>
            <w:tcBorders>
              <w:top w:val="nil"/>
              <w:left w:val="nil"/>
              <w:bottom w:val="single" w:sz="4" w:space="0" w:color="auto"/>
              <w:right w:val="single" w:sz="4" w:space="0" w:color="auto"/>
            </w:tcBorders>
            <w:vAlign w:val="center"/>
            <w:hideMark/>
          </w:tcPr>
          <w:p w14:paraId="113E7713" w14:textId="77777777" w:rsidR="000D54CB" w:rsidRPr="009549AF" w:rsidRDefault="000D54CB" w:rsidP="00F3437E">
            <w:pPr>
              <w:jc w:val="center"/>
              <w:rPr>
                <w:rFonts w:ascii="Arial Armenian" w:hAnsi="Arial Armenian" w:cs="Calibri"/>
                <w:b/>
                <w:bCs/>
                <w:color w:val="000000"/>
              </w:rPr>
            </w:pPr>
            <w:r w:rsidRPr="009549AF">
              <w:rPr>
                <w:rFonts w:ascii="Arial" w:hAnsi="Arial" w:cs="Arial"/>
                <w:b/>
                <w:bCs/>
                <w:color w:val="000000"/>
              </w:rPr>
              <w:t>հատ</w:t>
            </w:r>
            <w:r w:rsidRPr="009549AF">
              <w:rPr>
                <w:rFonts w:ascii="Arial Armenian" w:hAnsi="Arial Armenian" w:cs="Calibri"/>
                <w:b/>
                <w:bCs/>
                <w:color w:val="000000"/>
              </w:rPr>
              <w:t xml:space="preserve"> </w:t>
            </w:r>
            <w:r w:rsidRPr="009549AF">
              <w:rPr>
                <w:rFonts w:ascii="Calibri" w:hAnsi="Calibri" w:cs="Calibri"/>
                <w:b/>
                <w:bCs/>
                <w:color w:val="000000"/>
              </w:rPr>
              <w:t>шт</w:t>
            </w:r>
          </w:p>
        </w:tc>
        <w:tc>
          <w:tcPr>
            <w:tcW w:w="987" w:type="dxa"/>
            <w:tcBorders>
              <w:top w:val="nil"/>
              <w:left w:val="nil"/>
              <w:bottom w:val="single" w:sz="4" w:space="0" w:color="auto"/>
              <w:right w:val="single" w:sz="4" w:space="0" w:color="auto"/>
            </w:tcBorders>
            <w:noWrap/>
            <w:vAlign w:val="center"/>
            <w:hideMark/>
          </w:tcPr>
          <w:p w14:paraId="246ACD60"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4</w:t>
            </w:r>
          </w:p>
        </w:tc>
        <w:tc>
          <w:tcPr>
            <w:tcW w:w="1522" w:type="dxa"/>
            <w:tcBorders>
              <w:top w:val="nil"/>
              <w:left w:val="nil"/>
              <w:bottom w:val="single" w:sz="4" w:space="0" w:color="auto"/>
              <w:right w:val="single" w:sz="4" w:space="0" w:color="auto"/>
            </w:tcBorders>
            <w:noWrap/>
            <w:vAlign w:val="center"/>
            <w:hideMark/>
          </w:tcPr>
          <w:p w14:paraId="30559B91"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186,000</w:t>
            </w:r>
          </w:p>
        </w:tc>
        <w:tc>
          <w:tcPr>
            <w:tcW w:w="1782" w:type="dxa"/>
            <w:gridSpan w:val="2"/>
            <w:tcBorders>
              <w:top w:val="nil"/>
              <w:left w:val="nil"/>
              <w:bottom w:val="single" w:sz="4" w:space="0" w:color="auto"/>
              <w:right w:val="single" w:sz="4" w:space="0" w:color="auto"/>
            </w:tcBorders>
            <w:noWrap/>
            <w:vAlign w:val="center"/>
            <w:hideMark/>
          </w:tcPr>
          <w:p w14:paraId="5F3DCC49"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744,000</w:t>
            </w:r>
          </w:p>
        </w:tc>
      </w:tr>
      <w:tr w:rsidR="000D54CB" w:rsidRPr="009549AF" w14:paraId="4384AE52" w14:textId="77777777" w:rsidTr="00F3437E">
        <w:trPr>
          <w:trHeight w:val="262"/>
        </w:trPr>
        <w:tc>
          <w:tcPr>
            <w:tcW w:w="11281" w:type="dxa"/>
            <w:gridSpan w:val="8"/>
            <w:tcBorders>
              <w:top w:val="single" w:sz="4" w:space="0" w:color="auto"/>
              <w:left w:val="single" w:sz="4" w:space="0" w:color="auto"/>
              <w:bottom w:val="single" w:sz="4" w:space="0" w:color="auto"/>
              <w:right w:val="single" w:sz="4" w:space="0" w:color="auto"/>
            </w:tcBorders>
            <w:shd w:val="clear" w:color="000000" w:fill="FFC000"/>
            <w:vAlign w:val="center"/>
            <w:hideMark/>
          </w:tcPr>
          <w:p w14:paraId="189C6969" w14:textId="77777777" w:rsidR="000D54CB" w:rsidRPr="009549AF" w:rsidRDefault="000D54CB" w:rsidP="00F3437E">
            <w:pPr>
              <w:jc w:val="center"/>
              <w:rPr>
                <w:rFonts w:ascii="Arial Armenian" w:hAnsi="Arial Armenian" w:cs="Calibri"/>
                <w:b/>
                <w:bCs/>
                <w:color w:val="000000"/>
              </w:rPr>
            </w:pPr>
            <w:r w:rsidRPr="009549AF">
              <w:rPr>
                <w:rFonts w:ascii="Arial" w:hAnsi="Arial" w:cs="Arial"/>
                <w:b/>
                <w:bCs/>
                <w:color w:val="000000"/>
              </w:rPr>
              <w:t>Լուսավորություն</w:t>
            </w:r>
            <w:r w:rsidRPr="009549AF">
              <w:rPr>
                <w:rFonts w:ascii="Arial Armenian" w:hAnsi="Arial Armenian" w:cs="Calibri"/>
                <w:b/>
                <w:bCs/>
                <w:color w:val="000000"/>
              </w:rPr>
              <w:t xml:space="preserve"> / </w:t>
            </w:r>
            <w:r w:rsidRPr="009549AF">
              <w:rPr>
                <w:rFonts w:ascii="Calibri" w:hAnsi="Calibri" w:cs="Calibri"/>
                <w:b/>
                <w:bCs/>
                <w:color w:val="000000"/>
              </w:rPr>
              <w:t>освещения</w:t>
            </w:r>
          </w:p>
        </w:tc>
      </w:tr>
      <w:tr w:rsidR="000D54CB" w:rsidRPr="009549AF" w14:paraId="59322072" w14:textId="77777777" w:rsidTr="00F3437E">
        <w:trPr>
          <w:trHeight w:val="525"/>
        </w:trPr>
        <w:tc>
          <w:tcPr>
            <w:tcW w:w="714" w:type="dxa"/>
            <w:tcBorders>
              <w:top w:val="nil"/>
              <w:left w:val="single" w:sz="4" w:space="0" w:color="auto"/>
              <w:bottom w:val="single" w:sz="4" w:space="0" w:color="auto"/>
              <w:right w:val="single" w:sz="4" w:space="0" w:color="auto"/>
            </w:tcBorders>
            <w:noWrap/>
            <w:vAlign w:val="center"/>
            <w:hideMark/>
          </w:tcPr>
          <w:p w14:paraId="54205D13"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w:t>
            </w:r>
          </w:p>
        </w:tc>
        <w:tc>
          <w:tcPr>
            <w:tcW w:w="987" w:type="dxa"/>
            <w:tcBorders>
              <w:top w:val="nil"/>
              <w:left w:val="single" w:sz="4" w:space="0" w:color="auto"/>
              <w:bottom w:val="single" w:sz="4" w:space="0" w:color="auto"/>
              <w:right w:val="single" w:sz="4" w:space="0" w:color="auto"/>
            </w:tcBorders>
            <w:vAlign w:val="center"/>
            <w:hideMark/>
          </w:tcPr>
          <w:p w14:paraId="789F8135"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41-</w:t>
            </w:r>
            <w:r w:rsidRPr="009549AF">
              <w:rPr>
                <w:rFonts w:ascii="Calibri" w:hAnsi="Calibri" w:cs="Calibri"/>
                <w:b/>
                <w:bCs/>
                <w:color w:val="000000"/>
              </w:rPr>
              <w:t>М</w:t>
            </w:r>
            <w:r w:rsidRPr="009549AF">
              <w:rPr>
                <w:rFonts w:ascii="Arial Armenian" w:hAnsi="Arial Armenian" w:cs="Calibri"/>
                <w:b/>
                <w:bCs/>
                <w:color w:val="000000"/>
              </w:rPr>
              <w:t>163</w:t>
            </w:r>
          </w:p>
        </w:tc>
        <w:tc>
          <w:tcPr>
            <w:tcW w:w="4299" w:type="dxa"/>
            <w:tcBorders>
              <w:top w:val="nil"/>
              <w:left w:val="nil"/>
              <w:bottom w:val="single" w:sz="4" w:space="0" w:color="auto"/>
              <w:right w:val="single" w:sz="4" w:space="0" w:color="auto"/>
            </w:tcBorders>
            <w:vAlign w:val="center"/>
            <w:hideMark/>
          </w:tcPr>
          <w:p w14:paraId="1A2CD042" w14:textId="77777777" w:rsidR="000D54CB" w:rsidRPr="009549AF" w:rsidRDefault="000D54CB" w:rsidP="00F3437E">
            <w:pPr>
              <w:rPr>
                <w:rFonts w:ascii="Arial Armenian" w:hAnsi="Arial Armenian" w:cs="Calibri"/>
                <w:b/>
                <w:bCs/>
                <w:color w:val="000000"/>
                <w:lang w:val="hy-AM"/>
              </w:rPr>
            </w:pPr>
            <w:r w:rsidRPr="009549AF">
              <w:rPr>
                <w:rFonts w:ascii="Arial" w:hAnsi="Arial" w:cs="Arial"/>
                <w:b/>
                <w:bCs/>
                <w:color w:val="000000"/>
              </w:rPr>
              <w:t>ՊՈՂՊԱՏԵ</w:t>
            </w:r>
            <w:r w:rsidRPr="009549AF">
              <w:rPr>
                <w:rFonts w:ascii="Arial Armenian" w:hAnsi="Arial Armenian" w:cs="Calibri"/>
                <w:b/>
                <w:bCs/>
                <w:color w:val="000000"/>
              </w:rPr>
              <w:t xml:space="preserve"> </w:t>
            </w:r>
            <w:r w:rsidRPr="009549AF">
              <w:rPr>
                <w:rFonts w:ascii="Arial" w:hAnsi="Arial" w:cs="Arial"/>
                <w:b/>
                <w:bCs/>
                <w:color w:val="000000"/>
              </w:rPr>
              <w:t>ՀԵՆԱՐԱՆՆԵՐԻ</w:t>
            </w:r>
            <w:r w:rsidRPr="009549AF">
              <w:rPr>
                <w:rFonts w:ascii="Arial Armenian" w:hAnsi="Arial Armenian" w:cs="Calibri"/>
                <w:b/>
                <w:bCs/>
                <w:color w:val="000000"/>
              </w:rPr>
              <w:t xml:space="preserve"> </w:t>
            </w:r>
            <w:r w:rsidRPr="009549AF">
              <w:rPr>
                <w:rFonts w:ascii="Arial" w:hAnsi="Arial" w:cs="Arial"/>
                <w:b/>
                <w:bCs/>
                <w:color w:val="000000"/>
              </w:rPr>
              <w:t>ՏԵՂԱԴՐՈՒՄ</w:t>
            </w:r>
            <w:r>
              <w:rPr>
                <w:rFonts w:ascii="Arial" w:hAnsi="Arial" w:cs="Arial"/>
                <w:b/>
                <w:bCs/>
                <w:color w:val="000000"/>
                <w:lang w:val="hy-AM"/>
              </w:rPr>
              <w:t xml:space="preserve"> </w:t>
            </w:r>
            <w:r w:rsidRPr="009549AF">
              <w:rPr>
                <w:rFonts w:ascii="Calibri" w:hAnsi="Calibri" w:cs="Calibri"/>
                <w:b/>
                <w:bCs/>
                <w:color w:val="000000"/>
              </w:rPr>
              <w:t>УСТАНОВКА</w:t>
            </w:r>
            <w:r w:rsidRPr="009549AF">
              <w:rPr>
                <w:rFonts w:ascii="Arial Armenian" w:hAnsi="Arial Armenian" w:cs="Calibri"/>
                <w:b/>
                <w:bCs/>
                <w:color w:val="000000"/>
              </w:rPr>
              <w:t xml:space="preserve"> </w:t>
            </w:r>
            <w:r w:rsidRPr="009549AF">
              <w:rPr>
                <w:rFonts w:ascii="Calibri" w:hAnsi="Calibri" w:cs="Calibri"/>
                <w:b/>
                <w:bCs/>
                <w:color w:val="000000"/>
              </w:rPr>
              <w:t>СТАЛЬНЫХ</w:t>
            </w:r>
            <w:r w:rsidRPr="009549AF">
              <w:rPr>
                <w:rFonts w:ascii="Arial Armenian" w:hAnsi="Arial Armenian" w:cs="Calibri"/>
                <w:b/>
                <w:bCs/>
                <w:color w:val="000000"/>
              </w:rPr>
              <w:t xml:space="preserve"> </w:t>
            </w:r>
            <w:r w:rsidRPr="009549AF">
              <w:rPr>
                <w:rFonts w:ascii="Calibri" w:hAnsi="Calibri" w:cs="Calibri"/>
                <w:b/>
                <w:bCs/>
                <w:color w:val="000000"/>
              </w:rPr>
              <w:t>ОПОР</w:t>
            </w:r>
          </w:p>
        </w:tc>
        <w:tc>
          <w:tcPr>
            <w:tcW w:w="987" w:type="dxa"/>
            <w:tcBorders>
              <w:top w:val="nil"/>
              <w:left w:val="single" w:sz="4" w:space="0" w:color="auto"/>
              <w:bottom w:val="single" w:sz="4" w:space="0" w:color="auto"/>
              <w:right w:val="single" w:sz="4" w:space="0" w:color="auto"/>
            </w:tcBorders>
            <w:vAlign w:val="center"/>
            <w:hideMark/>
          </w:tcPr>
          <w:p w14:paraId="443E2D26" w14:textId="77777777" w:rsidR="000D54CB" w:rsidRPr="009549AF" w:rsidRDefault="000D54CB" w:rsidP="00F3437E">
            <w:pPr>
              <w:jc w:val="center"/>
              <w:rPr>
                <w:rFonts w:ascii="Arial Armenian" w:hAnsi="Arial Armenian" w:cs="Calibri"/>
                <w:b/>
                <w:bCs/>
                <w:color w:val="000000"/>
              </w:rPr>
            </w:pPr>
            <w:r w:rsidRPr="009549AF">
              <w:rPr>
                <w:rFonts w:ascii="Arial" w:hAnsi="Arial" w:cs="Arial"/>
                <w:b/>
                <w:bCs/>
                <w:color w:val="000000"/>
              </w:rPr>
              <w:t>հատ</w:t>
            </w:r>
            <w:r w:rsidRPr="009549AF">
              <w:rPr>
                <w:rFonts w:ascii="Arial Armenian" w:hAnsi="Arial Armenian" w:cs="Calibri"/>
                <w:b/>
                <w:bCs/>
                <w:color w:val="000000"/>
              </w:rPr>
              <w:t xml:space="preserve"> </w:t>
            </w:r>
            <w:r w:rsidRPr="009549AF">
              <w:rPr>
                <w:rFonts w:ascii="Calibri" w:hAnsi="Calibri" w:cs="Calibri"/>
                <w:b/>
                <w:bCs/>
                <w:color w:val="000000"/>
              </w:rPr>
              <w:t>шт</w:t>
            </w:r>
          </w:p>
        </w:tc>
        <w:tc>
          <w:tcPr>
            <w:tcW w:w="987" w:type="dxa"/>
            <w:tcBorders>
              <w:top w:val="nil"/>
              <w:left w:val="single" w:sz="4" w:space="0" w:color="auto"/>
              <w:bottom w:val="single" w:sz="4" w:space="0" w:color="auto"/>
              <w:right w:val="single" w:sz="4" w:space="0" w:color="auto"/>
            </w:tcBorders>
            <w:noWrap/>
            <w:vAlign w:val="center"/>
            <w:hideMark/>
          </w:tcPr>
          <w:p w14:paraId="2056D4FC"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20</w:t>
            </w:r>
          </w:p>
        </w:tc>
        <w:tc>
          <w:tcPr>
            <w:tcW w:w="1522" w:type="dxa"/>
            <w:tcBorders>
              <w:top w:val="nil"/>
              <w:left w:val="single" w:sz="4" w:space="0" w:color="auto"/>
              <w:bottom w:val="single" w:sz="4" w:space="0" w:color="auto"/>
              <w:right w:val="single" w:sz="4" w:space="0" w:color="auto"/>
            </w:tcBorders>
            <w:noWrap/>
            <w:vAlign w:val="center"/>
            <w:hideMark/>
          </w:tcPr>
          <w:p w14:paraId="3E359AA5"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131,000</w:t>
            </w:r>
          </w:p>
        </w:tc>
        <w:tc>
          <w:tcPr>
            <w:tcW w:w="1782" w:type="dxa"/>
            <w:gridSpan w:val="2"/>
            <w:tcBorders>
              <w:top w:val="nil"/>
              <w:left w:val="single" w:sz="4" w:space="0" w:color="auto"/>
              <w:bottom w:val="single" w:sz="4" w:space="0" w:color="auto"/>
              <w:right w:val="single" w:sz="4" w:space="0" w:color="auto"/>
            </w:tcBorders>
            <w:noWrap/>
            <w:vAlign w:val="center"/>
            <w:hideMark/>
          </w:tcPr>
          <w:p w14:paraId="297A7047"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2,620,000</w:t>
            </w:r>
          </w:p>
        </w:tc>
      </w:tr>
      <w:tr w:rsidR="000D54CB" w:rsidRPr="009549AF" w14:paraId="4F602E50" w14:textId="77777777" w:rsidTr="00F3437E">
        <w:trPr>
          <w:trHeight w:val="262"/>
        </w:trPr>
        <w:tc>
          <w:tcPr>
            <w:tcW w:w="11281" w:type="dxa"/>
            <w:gridSpan w:val="8"/>
            <w:tcBorders>
              <w:top w:val="single" w:sz="4" w:space="0" w:color="auto"/>
              <w:left w:val="single" w:sz="4" w:space="0" w:color="auto"/>
              <w:bottom w:val="single" w:sz="4" w:space="0" w:color="auto"/>
              <w:right w:val="single" w:sz="4" w:space="0" w:color="auto"/>
            </w:tcBorders>
            <w:shd w:val="clear" w:color="000000" w:fill="FFC000"/>
            <w:vAlign w:val="center"/>
            <w:hideMark/>
          </w:tcPr>
          <w:p w14:paraId="73138848" w14:textId="77777777" w:rsidR="000D54CB" w:rsidRPr="009549AF" w:rsidRDefault="000D54CB" w:rsidP="00F3437E">
            <w:pPr>
              <w:jc w:val="center"/>
              <w:rPr>
                <w:rFonts w:ascii="Arial Armenian" w:hAnsi="Arial Armenian" w:cs="Calibri"/>
                <w:color w:val="000000"/>
              </w:rPr>
            </w:pPr>
            <w:r w:rsidRPr="009549AF">
              <w:rPr>
                <w:rFonts w:ascii="Arial Armenian" w:hAnsi="Arial Armenian" w:cs="Calibri"/>
                <w:color w:val="000000"/>
              </w:rPr>
              <w:t>  </w:t>
            </w:r>
            <w:r w:rsidRPr="009549AF">
              <w:rPr>
                <w:rFonts w:ascii="Arial" w:hAnsi="Arial" w:cs="Arial"/>
                <w:b/>
                <w:bCs/>
                <w:color w:val="000000"/>
              </w:rPr>
              <w:t>Ֆուտբոլի</w:t>
            </w:r>
            <w:r w:rsidRPr="009549AF">
              <w:rPr>
                <w:rFonts w:ascii="Arial Armenian" w:hAnsi="Arial Armenian" w:cs="Calibri"/>
                <w:b/>
                <w:bCs/>
                <w:color w:val="000000"/>
              </w:rPr>
              <w:t xml:space="preserve"> </w:t>
            </w:r>
            <w:r w:rsidRPr="009549AF">
              <w:rPr>
                <w:rFonts w:ascii="Arial" w:hAnsi="Arial" w:cs="Arial"/>
                <w:b/>
                <w:bCs/>
                <w:color w:val="000000"/>
              </w:rPr>
              <w:t>դարպաս</w:t>
            </w:r>
            <w:r w:rsidRPr="009549AF">
              <w:rPr>
                <w:rFonts w:ascii="Arial Armenian" w:hAnsi="Arial Armenian" w:cs="Calibri"/>
                <w:b/>
                <w:bCs/>
                <w:color w:val="000000"/>
              </w:rPr>
              <w:t xml:space="preserve"> /</w:t>
            </w:r>
            <w:r w:rsidRPr="009549AF">
              <w:rPr>
                <w:rFonts w:ascii="Calibri" w:hAnsi="Calibri" w:cs="Calibri"/>
                <w:b/>
                <w:bCs/>
                <w:color w:val="000000"/>
              </w:rPr>
              <w:t>ворота</w:t>
            </w:r>
            <w:r w:rsidRPr="009549AF">
              <w:rPr>
                <w:rFonts w:ascii="Arial Armenian" w:hAnsi="Arial Armenian" w:cs="Calibri"/>
                <w:b/>
                <w:bCs/>
                <w:color w:val="000000"/>
              </w:rPr>
              <w:t> </w:t>
            </w:r>
          </w:p>
        </w:tc>
      </w:tr>
      <w:tr w:rsidR="000D54CB" w:rsidRPr="009549AF" w14:paraId="517B4420" w14:textId="77777777" w:rsidTr="00F3437E">
        <w:trPr>
          <w:trHeight w:val="525"/>
        </w:trPr>
        <w:tc>
          <w:tcPr>
            <w:tcW w:w="714" w:type="dxa"/>
            <w:tcBorders>
              <w:top w:val="nil"/>
              <w:left w:val="single" w:sz="4" w:space="0" w:color="auto"/>
              <w:bottom w:val="single" w:sz="4" w:space="0" w:color="auto"/>
              <w:right w:val="single" w:sz="4" w:space="0" w:color="auto"/>
            </w:tcBorders>
            <w:noWrap/>
            <w:vAlign w:val="center"/>
            <w:hideMark/>
          </w:tcPr>
          <w:p w14:paraId="37DD8C27"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w:t>
            </w:r>
          </w:p>
        </w:tc>
        <w:tc>
          <w:tcPr>
            <w:tcW w:w="987" w:type="dxa"/>
            <w:tcBorders>
              <w:top w:val="nil"/>
              <w:left w:val="nil"/>
              <w:bottom w:val="single" w:sz="4" w:space="0" w:color="auto"/>
              <w:right w:val="single" w:sz="4" w:space="0" w:color="auto"/>
            </w:tcBorders>
            <w:vAlign w:val="center"/>
            <w:hideMark/>
          </w:tcPr>
          <w:p w14:paraId="49568CE2"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 </w:t>
            </w:r>
          </w:p>
        </w:tc>
        <w:tc>
          <w:tcPr>
            <w:tcW w:w="4299" w:type="dxa"/>
            <w:tcBorders>
              <w:top w:val="nil"/>
              <w:left w:val="nil"/>
              <w:bottom w:val="single" w:sz="4" w:space="0" w:color="auto"/>
              <w:right w:val="single" w:sz="4" w:space="0" w:color="auto"/>
            </w:tcBorders>
            <w:vAlign w:val="center"/>
            <w:hideMark/>
          </w:tcPr>
          <w:p w14:paraId="18679657" w14:textId="77777777" w:rsidR="000D54CB" w:rsidRPr="009549AF" w:rsidRDefault="000D54CB" w:rsidP="00F3437E">
            <w:pPr>
              <w:rPr>
                <w:rFonts w:ascii="Arial Armenian" w:hAnsi="Arial Armenian" w:cs="Calibri"/>
                <w:b/>
                <w:bCs/>
                <w:color w:val="000000"/>
              </w:rPr>
            </w:pPr>
            <w:r w:rsidRPr="009549AF">
              <w:rPr>
                <w:rFonts w:ascii="Arial" w:hAnsi="Arial" w:cs="Arial"/>
                <w:b/>
                <w:bCs/>
                <w:color w:val="000000"/>
              </w:rPr>
              <w:t>Դարպասի</w:t>
            </w:r>
            <w:r w:rsidRPr="009549AF">
              <w:rPr>
                <w:rFonts w:ascii="Arial Armenian" w:hAnsi="Arial Armenian" w:cs="Calibri"/>
                <w:b/>
                <w:bCs/>
                <w:color w:val="000000"/>
              </w:rPr>
              <w:t xml:space="preserve"> </w:t>
            </w:r>
            <w:r w:rsidRPr="009549AF">
              <w:rPr>
                <w:rFonts w:ascii="Arial" w:hAnsi="Arial" w:cs="Arial"/>
                <w:b/>
                <w:bCs/>
                <w:color w:val="000000"/>
              </w:rPr>
              <w:t>տեղադրում</w:t>
            </w:r>
            <w:r w:rsidRPr="009549AF">
              <w:rPr>
                <w:rFonts w:ascii="Arial Armenian" w:hAnsi="Arial Armenian" w:cs="Calibri"/>
                <w:b/>
                <w:bCs/>
                <w:color w:val="000000"/>
              </w:rPr>
              <w:t xml:space="preserve"> /</w:t>
            </w:r>
            <w:r w:rsidRPr="009549AF">
              <w:rPr>
                <w:rFonts w:ascii="Calibri" w:hAnsi="Calibri" w:cs="Calibri"/>
                <w:b/>
                <w:bCs/>
                <w:color w:val="000000"/>
              </w:rPr>
              <w:t>Установка</w:t>
            </w:r>
            <w:r w:rsidRPr="009549AF">
              <w:rPr>
                <w:rFonts w:ascii="Arial Armenian" w:hAnsi="Arial Armenian" w:cs="Calibri"/>
                <w:b/>
                <w:bCs/>
                <w:color w:val="000000"/>
              </w:rPr>
              <w:t xml:space="preserve"> </w:t>
            </w:r>
            <w:r w:rsidRPr="009549AF">
              <w:rPr>
                <w:rFonts w:ascii="Calibri" w:hAnsi="Calibri" w:cs="Calibri"/>
                <w:b/>
                <w:bCs/>
                <w:color w:val="000000"/>
              </w:rPr>
              <w:t>ворот</w:t>
            </w:r>
          </w:p>
        </w:tc>
        <w:tc>
          <w:tcPr>
            <w:tcW w:w="987" w:type="dxa"/>
            <w:tcBorders>
              <w:top w:val="nil"/>
              <w:left w:val="nil"/>
              <w:bottom w:val="single" w:sz="4" w:space="0" w:color="auto"/>
              <w:right w:val="single" w:sz="4" w:space="0" w:color="auto"/>
            </w:tcBorders>
            <w:vAlign w:val="center"/>
            <w:hideMark/>
          </w:tcPr>
          <w:p w14:paraId="58FF5215" w14:textId="77777777" w:rsidR="000D54CB" w:rsidRPr="009549AF" w:rsidRDefault="000D54CB" w:rsidP="00F3437E">
            <w:pPr>
              <w:jc w:val="center"/>
              <w:rPr>
                <w:rFonts w:ascii="Arial Armenian" w:hAnsi="Arial Armenian" w:cs="Calibri"/>
                <w:b/>
                <w:bCs/>
                <w:color w:val="000000"/>
              </w:rPr>
            </w:pPr>
            <w:r w:rsidRPr="009549AF">
              <w:rPr>
                <w:rFonts w:ascii="Arial" w:hAnsi="Arial" w:cs="Arial"/>
                <w:b/>
                <w:bCs/>
                <w:color w:val="000000"/>
              </w:rPr>
              <w:t>հատ</w:t>
            </w:r>
            <w:r w:rsidRPr="009549AF">
              <w:rPr>
                <w:rFonts w:ascii="Arial Armenian" w:hAnsi="Arial Armenian" w:cs="Calibri"/>
                <w:b/>
                <w:bCs/>
                <w:color w:val="000000"/>
              </w:rPr>
              <w:t xml:space="preserve"> </w:t>
            </w:r>
            <w:r w:rsidRPr="009549AF">
              <w:rPr>
                <w:rFonts w:ascii="Calibri" w:hAnsi="Calibri" w:cs="Calibri"/>
                <w:b/>
                <w:bCs/>
                <w:color w:val="000000"/>
              </w:rPr>
              <w:t>шт</w:t>
            </w:r>
          </w:p>
        </w:tc>
        <w:tc>
          <w:tcPr>
            <w:tcW w:w="987" w:type="dxa"/>
            <w:tcBorders>
              <w:top w:val="nil"/>
              <w:left w:val="nil"/>
              <w:bottom w:val="single" w:sz="4" w:space="0" w:color="auto"/>
              <w:right w:val="single" w:sz="4" w:space="0" w:color="auto"/>
            </w:tcBorders>
            <w:noWrap/>
            <w:vAlign w:val="center"/>
            <w:hideMark/>
          </w:tcPr>
          <w:p w14:paraId="55FCDE99"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6</w:t>
            </w:r>
          </w:p>
        </w:tc>
        <w:tc>
          <w:tcPr>
            <w:tcW w:w="1522" w:type="dxa"/>
            <w:tcBorders>
              <w:top w:val="nil"/>
              <w:left w:val="nil"/>
              <w:bottom w:val="single" w:sz="4" w:space="0" w:color="auto"/>
              <w:right w:val="single" w:sz="4" w:space="0" w:color="auto"/>
            </w:tcBorders>
            <w:noWrap/>
            <w:vAlign w:val="center"/>
            <w:hideMark/>
          </w:tcPr>
          <w:p w14:paraId="60F46DCB"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228,000</w:t>
            </w:r>
          </w:p>
        </w:tc>
        <w:tc>
          <w:tcPr>
            <w:tcW w:w="1782" w:type="dxa"/>
            <w:gridSpan w:val="2"/>
            <w:tcBorders>
              <w:top w:val="nil"/>
              <w:left w:val="nil"/>
              <w:bottom w:val="single" w:sz="4" w:space="0" w:color="auto"/>
              <w:right w:val="single" w:sz="4" w:space="0" w:color="auto"/>
            </w:tcBorders>
            <w:noWrap/>
            <w:vAlign w:val="center"/>
            <w:hideMark/>
          </w:tcPr>
          <w:p w14:paraId="1C24F943"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1,368,000</w:t>
            </w:r>
          </w:p>
        </w:tc>
      </w:tr>
      <w:tr w:rsidR="000D54CB" w:rsidRPr="009549AF" w14:paraId="448C4CB7" w14:textId="77777777" w:rsidTr="00F3437E">
        <w:trPr>
          <w:trHeight w:val="262"/>
        </w:trPr>
        <w:tc>
          <w:tcPr>
            <w:tcW w:w="11281" w:type="dxa"/>
            <w:gridSpan w:val="8"/>
            <w:tcBorders>
              <w:top w:val="single" w:sz="4" w:space="0" w:color="auto"/>
              <w:left w:val="single" w:sz="4" w:space="0" w:color="auto"/>
              <w:bottom w:val="single" w:sz="4" w:space="0" w:color="auto"/>
              <w:right w:val="single" w:sz="4" w:space="0" w:color="auto"/>
            </w:tcBorders>
            <w:shd w:val="clear" w:color="000000" w:fill="FFC000"/>
            <w:vAlign w:val="center"/>
            <w:hideMark/>
          </w:tcPr>
          <w:p w14:paraId="00F14FBA" w14:textId="77777777" w:rsidR="000D54CB" w:rsidRPr="009549AF" w:rsidRDefault="000D54CB" w:rsidP="00F3437E">
            <w:pPr>
              <w:jc w:val="center"/>
              <w:rPr>
                <w:rFonts w:ascii="Arial Armenian" w:hAnsi="Arial Armenian" w:cs="Calibri"/>
                <w:b/>
                <w:bCs/>
                <w:color w:val="000000"/>
              </w:rPr>
            </w:pPr>
            <w:r w:rsidRPr="009549AF">
              <w:rPr>
                <w:rFonts w:ascii="Arial" w:hAnsi="Arial" w:cs="Arial"/>
                <w:b/>
                <w:bCs/>
                <w:color w:val="000000"/>
              </w:rPr>
              <w:t>Բասկետբոլի</w:t>
            </w:r>
            <w:r w:rsidRPr="009549AF">
              <w:rPr>
                <w:rFonts w:ascii="Arial Armenian" w:hAnsi="Arial Armenian" w:cs="Calibri"/>
                <w:b/>
                <w:bCs/>
                <w:color w:val="000000"/>
              </w:rPr>
              <w:t xml:space="preserve"> </w:t>
            </w:r>
            <w:r w:rsidRPr="009549AF">
              <w:rPr>
                <w:rFonts w:ascii="Arial" w:hAnsi="Arial" w:cs="Arial"/>
                <w:b/>
                <w:bCs/>
                <w:color w:val="000000"/>
              </w:rPr>
              <w:t>շիթ</w:t>
            </w:r>
            <w:r w:rsidRPr="009549AF">
              <w:rPr>
                <w:rFonts w:ascii="Arial Armenian" w:hAnsi="Arial Armenian" w:cs="Calibri"/>
                <w:b/>
                <w:bCs/>
                <w:color w:val="000000"/>
              </w:rPr>
              <w:t xml:space="preserve"> /</w:t>
            </w:r>
            <w:r w:rsidRPr="009549AF">
              <w:rPr>
                <w:rFonts w:ascii="Calibri" w:hAnsi="Calibri" w:cs="Calibri"/>
                <w:b/>
                <w:bCs/>
                <w:color w:val="000000"/>
              </w:rPr>
              <w:t>Баскетбольное</w:t>
            </w:r>
            <w:r w:rsidRPr="009549AF">
              <w:rPr>
                <w:rFonts w:ascii="Arial Armenian" w:hAnsi="Arial Armenian" w:cs="Calibri"/>
                <w:b/>
                <w:bCs/>
                <w:color w:val="000000"/>
              </w:rPr>
              <w:t xml:space="preserve"> </w:t>
            </w:r>
            <w:r w:rsidRPr="009549AF">
              <w:rPr>
                <w:rFonts w:ascii="Calibri" w:hAnsi="Calibri" w:cs="Calibri"/>
                <w:b/>
                <w:bCs/>
                <w:color w:val="000000"/>
              </w:rPr>
              <w:t>кольцо</w:t>
            </w:r>
          </w:p>
        </w:tc>
      </w:tr>
      <w:tr w:rsidR="000D54CB" w:rsidRPr="009549AF" w14:paraId="3B3BAD9C" w14:textId="77777777" w:rsidTr="00F3437E">
        <w:trPr>
          <w:trHeight w:val="525"/>
        </w:trPr>
        <w:tc>
          <w:tcPr>
            <w:tcW w:w="714" w:type="dxa"/>
            <w:tcBorders>
              <w:top w:val="nil"/>
              <w:left w:val="single" w:sz="4" w:space="0" w:color="auto"/>
              <w:bottom w:val="single" w:sz="4" w:space="0" w:color="auto"/>
              <w:right w:val="single" w:sz="4" w:space="0" w:color="auto"/>
            </w:tcBorders>
            <w:noWrap/>
            <w:vAlign w:val="center"/>
            <w:hideMark/>
          </w:tcPr>
          <w:p w14:paraId="5567E085"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w:t>
            </w:r>
          </w:p>
        </w:tc>
        <w:tc>
          <w:tcPr>
            <w:tcW w:w="987" w:type="dxa"/>
            <w:tcBorders>
              <w:top w:val="nil"/>
              <w:left w:val="nil"/>
              <w:bottom w:val="single" w:sz="4" w:space="0" w:color="auto"/>
              <w:right w:val="single" w:sz="4" w:space="0" w:color="auto"/>
            </w:tcBorders>
            <w:vAlign w:val="center"/>
            <w:hideMark/>
          </w:tcPr>
          <w:p w14:paraId="0D1D4408"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 </w:t>
            </w:r>
          </w:p>
        </w:tc>
        <w:tc>
          <w:tcPr>
            <w:tcW w:w="4299" w:type="dxa"/>
            <w:tcBorders>
              <w:top w:val="nil"/>
              <w:left w:val="nil"/>
              <w:bottom w:val="single" w:sz="4" w:space="0" w:color="auto"/>
              <w:right w:val="single" w:sz="4" w:space="0" w:color="auto"/>
            </w:tcBorders>
            <w:vAlign w:val="center"/>
            <w:hideMark/>
          </w:tcPr>
          <w:p w14:paraId="36C7A818" w14:textId="77777777" w:rsidR="000D54CB" w:rsidRPr="009549AF" w:rsidRDefault="000D54CB" w:rsidP="00F3437E">
            <w:pPr>
              <w:rPr>
                <w:rFonts w:ascii="Arial Armenian" w:hAnsi="Arial Armenian" w:cs="Calibri"/>
                <w:b/>
                <w:bCs/>
                <w:color w:val="000000"/>
              </w:rPr>
            </w:pPr>
            <w:r w:rsidRPr="009549AF">
              <w:rPr>
                <w:rFonts w:ascii="Arial" w:hAnsi="Arial" w:cs="Arial"/>
                <w:b/>
                <w:bCs/>
                <w:color w:val="000000"/>
              </w:rPr>
              <w:t>Շթի</w:t>
            </w:r>
            <w:r w:rsidRPr="009549AF">
              <w:rPr>
                <w:rFonts w:ascii="Arial Armenian" w:hAnsi="Arial Armenian" w:cs="Calibri"/>
                <w:b/>
                <w:bCs/>
                <w:color w:val="000000"/>
              </w:rPr>
              <w:t xml:space="preserve"> </w:t>
            </w:r>
            <w:r w:rsidRPr="009549AF">
              <w:rPr>
                <w:rFonts w:ascii="Arial" w:hAnsi="Arial" w:cs="Arial"/>
                <w:b/>
                <w:bCs/>
                <w:color w:val="000000"/>
              </w:rPr>
              <w:t>տեղադրում</w:t>
            </w:r>
            <w:r w:rsidRPr="009549AF">
              <w:rPr>
                <w:rFonts w:ascii="Arial Armenian" w:hAnsi="Arial Armenian" w:cs="Calibri"/>
                <w:b/>
                <w:bCs/>
                <w:color w:val="000000"/>
              </w:rPr>
              <w:t xml:space="preserve"> /</w:t>
            </w:r>
            <w:r w:rsidRPr="009549AF">
              <w:rPr>
                <w:rFonts w:ascii="Calibri" w:hAnsi="Calibri" w:cs="Calibri"/>
                <w:b/>
                <w:bCs/>
                <w:color w:val="000000"/>
              </w:rPr>
              <w:t>установка</w:t>
            </w:r>
            <w:r w:rsidRPr="009549AF">
              <w:rPr>
                <w:rFonts w:ascii="Arial Armenian" w:hAnsi="Arial Armenian" w:cs="Calibri"/>
                <w:b/>
                <w:bCs/>
                <w:color w:val="000000"/>
              </w:rPr>
              <w:t xml:space="preserve"> </w:t>
            </w:r>
            <w:r w:rsidRPr="009549AF">
              <w:rPr>
                <w:rFonts w:ascii="Calibri" w:hAnsi="Calibri" w:cs="Calibri"/>
                <w:b/>
                <w:bCs/>
                <w:color w:val="000000"/>
              </w:rPr>
              <w:t>кольца</w:t>
            </w:r>
          </w:p>
        </w:tc>
        <w:tc>
          <w:tcPr>
            <w:tcW w:w="987" w:type="dxa"/>
            <w:tcBorders>
              <w:top w:val="nil"/>
              <w:left w:val="nil"/>
              <w:bottom w:val="single" w:sz="4" w:space="0" w:color="auto"/>
              <w:right w:val="single" w:sz="4" w:space="0" w:color="auto"/>
            </w:tcBorders>
            <w:vAlign w:val="center"/>
            <w:hideMark/>
          </w:tcPr>
          <w:p w14:paraId="24887B9C" w14:textId="77777777" w:rsidR="000D54CB" w:rsidRPr="009549AF" w:rsidRDefault="000D54CB" w:rsidP="00F3437E">
            <w:pPr>
              <w:jc w:val="center"/>
              <w:rPr>
                <w:rFonts w:ascii="Arial Armenian" w:hAnsi="Arial Armenian" w:cs="Calibri"/>
                <w:b/>
                <w:bCs/>
                <w:color w:val="000000"/>
              </w:rPr>
            </w:pPr>
            <w:r w:rsidRPr="009549AF">
              <w:rPr>
                <w:rFonts w:ascii="Arial" w:hAnsi="Arial" w:cs="Arial"/>
                <w:b/>
                <w:bCs/>
                <w:color w:val="000000"/>
              </w:rPr>
              <w:t>հատ</w:t>
            </w:r>
            <w:r w:rsidRPr="009549AF">
              <w:rPr>
                <w:rFonts w:ascii="Arial Armenian" w:hAnsi="Arial Armenian" w:cs="Calibri"/>
                <w:b/>
                <w:bCs/>
                <w:color w:val="000000"/>
              </w:rPr>
              <w:t xml:space="preserve"> </w:t>
            </w:r>
            <w:r w:rsidRPr="009549AF">
              <w:rPr>
                <w:rFonts w:ascii="Calibri" w:hAnsi="Calibri" w:cs="Calibri"/>
                <w:b/>
                <w:bCs/>
                <w:color w:val="000000"/>
              </w:rPr>
              <w:t>шт</w:t>
            </w:r>
          </w:p>
        </w:tc>
        <w:tc>
          <w:tcPr>
            <w:tcW w:w="987" w:type="dxa"/>
            <w:tcBorders>
              <w:top w:val="nil"/>
              <w:left w:val="nil"/>
              <w:bottom w:val="single" w:sz="4" w:space="0" w:color="auto"/>
              <w:right w:val="single" w:sz="4" w:space="0" w:color="auto"/>
            </w:tcBorders>
            <w:noWrap/>
            <w:vAlign w:val="center"/>
            <w:hideMark/>
          </w:tcPr>
          <w:p w14:paraId="22FACFD0"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3</w:t>
            </w:r>
          </w:p>
        </w:tc>
        <w:tc>
          <w:tcPr>
            <w:tcW w:w="1522" w:type="dxa"/>
            <w:tcBorders>
              <w:top w:val="nil"/>
              <w:left w:val="nil"/>
              <w:bottom w:val="single" w:sz="4" w:space="0" w:color="auto"/>
              <w:right w:val="single" w:sz="4" w:space="0" w:color="auto"/>
            </w:tcBorders>
            <w:noWrap/>
            <w:vAlign w:val="center"/>
            <w:hideMark/>
          </w:tcPr>
          <w:p w14:paraId="0B0324A0"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180,000</w:t>
            </w:r>
          </w:p>
        </w:tc>
        <w:tc>
          <w:tcPr>
            <w:tcW w:w="1782" w:type="dxa"/>
            <w:gridSpan w:val="2"/>
            <w:tcBorders>
              <w:top w:val="nil"/>
              <w:left w:val="nil"/>
              <w:bottom w:val="single" w:sz="4" w:space="0" w:color="auto"/>
              <w:right w:val="single" w:sz="4" w:space="0" w:color="auto"/>
            </w:tcBorders>
            <w:noWrap/>
            <w:vAlign w:val="center"/>
            <w:hideMark/>
          </w:tcPr>
          <w:p w14:paraId="12A0BB3C" w14:textId="77777777" w:rsidR="000D54CB" w:rsidRPr="009549AF" w:rsidRDefault="000D54CB" w:rsidP="00F3437E">
            <w:pPr>
              <w:jc w:val="center"/>
              <w:rPr>
                <w:rFonts w:ascii="Arial Armenian" w:hAnsi="Arial Armenian" w:cs="Calibri"/>
                <w:b/>
                <w:bCs/>
                <w:color w:val="000000"/>
              </w:rPr>
            </w:pPr>
            <w:r w:rsidRPr="009549AF">
              <w:rPr>
                <w:rFonts w:ascii="Arial Armenian" w:hAnsi="Arial Armenian" w:cs="Calibri"/>
                <w:b/>
                <w:bCs/>
                <w:color w:val="000000"/>
              </w:rPr>
              <w:t>540,000</w:t>
            </w:r>
          </w:p>
        </w:tc>
      </w:tr>
      <w:tr w:rsidR="000D54CB" w:rsidRPr="009549AF" w14:paraId="404FD123" w14:textId="77777777" w:rsidTr="00F3437E">
        <w:trPr>
          <w:trHeight w:val="318"/>
        </w:trPr>
        <w:tc>
          <w:tcPr>
            <w:tcW w:w="9532" w:type="dxa"/>
            <w:gridSpan w:val="7"/>
            <w:tcBorders>
              <w:top w:val="single" w:sz="4" w:space="0" w:color="auto"/>
              <w:left w:val="single" w:sz="4" w:space="0" w:color="auto"/>
              <w:bottom w:val="single" w:sz="4" w:space="0" w:color="auto"/>
              <w:right w:val="single" w:sz="4" w:space="0" w:color="000000"/>
            </w:tcBorders>
            <w:noWrap/>
            <w:vAlign w:val="center"/>
            <w:hideMark/>
          </w:tcPr>
          <w:p w14:paraId="7B801814" w14:textId="77777777" w:rsidR="000D54CB" w:rsidRPr="009549AF" w:rsidRDefault="000D54CB" w:rsidP="00F3437E">
            <w:pPr>
              <w:rPr>
                <w:rFonts w:ascii="Arial Armenian" w:hAnsi="Arial Armenian" w:cs="Calibri"/>
                <w:b/>
                <w:bCs/>
                <w:color w:val="000000"/>
              </w:rPr>
            </w:pPr>
            <w:r w:rsidRPr="009549AF">
              <w:rPr>
                <w:rFonts w:ascii="Arial" w:hAnsi="Arial" w:cs="Arial"/>
                <w:b/>
                <w:bCs/>
                <w:color w:val="000000"/>
              </w:rPr>
              <w:t>Ընդամենը</w:t>
            </w:r>
          </w:p>
        </w:tc>
        <w:tc>
          <w:tcPr>
            <w:tcW w:w="1748" w:type="dxa"/>
            <w:tcBorders>
              <w:top w:val="nil"/>
              <w:left w:val="nil"/>
              <w:bottom w:val="single" w:sz="4" w:space="0" w:color="auto"/>
              <w:right w:val="single" w:sz="4" w:space="0" w:color="auto"/>
            </w:tcBorders>
            <w:noWrap/>
            <w:vAlign w:val="center"/>
            <w:hideMark/>
          </w:tcPr>
          <w:p w14:paraId="7C28B25F" w14:textId="77777777" w:rsidR="000D54CB" w:rsidRPr="009549AF" w:rsidRDefault="000D54CB" w:rsidP="00F3437E">
            <w:pPr>
              <w:jc w:val="center"/>
              <w:rPr>
                <w:rFonts w:ascii="Arial Armenian" w:hAnsi="Arial Armenian" w:cs="Calibri"/>
                <w:b/>
                <w:bCs/>
                <w:i/>
                <w:iCs/>
                <w:color w:val="000000"/>
              </w:rPr>
            </w:pPr>
            <w:r w:rsidRPr="009549AF">
              <w:rPr>
                <w:rFonts w:ascii="Arial Armenian" w:hAnsi="Arial Armenian" w:cs="Calibri"/>
                <w:b/>
                <w:bCs/>
                <w:i/>
                <w:iCs/>
                <w:color w:val="000000"/>
              </w:rPr>
              <w:t>53,083,334</w:t>
            </w:r>
          </w:p>
        </w:tc>
      </w:tr>
      <w:tr w:rsidR="000D54CB" w:rsidRPr="009549AF" w14:paraId="793CE4AA" w14:textId="77777777" w:rsidTr="00F3437E">
        <w:trPr>
          <w:trHeight w:val="318"/>
        </w:trPr>
        <w:tc>
          <w:tcPr>
            <w:tcW w:w="9532" w:type="dxa"/>
            <w:gridSpan w:val="7"/>
            <w:tcBorders>
              <w:top w:val="single" w:sz="4" w:space="0" w:color="auto"/>
              <w:left w:val="single" w:sz="4" w:space="0" w:color="auto"/>
              <w:bottom w:val="single" w:sz="4" w:space="0" w:color="auto"/>
              <w:right w:val="single" w:sz="4" w:space="0" w:color="000000"/>
            </w:tcBorders>
            <w:noWrap/>
            <w:vAlign w:val="center"/>
            <w:hideMark/>
          </w:tcPr>
          <w:p w14:paraId="5116F179" w14:textId="77777777" w:rsidR="000D54CB" w:rsidRPr="009549AF" w:rsidRDefault="000D54CB" w:rsidP="00F3437E">
            <w:pPr>
              <w:rPr>
                <w:rFonts w:ascii="Arial Armenian" w:hAnsi="Arial Armenian" w:cs="Calibri"/>
                <w:b/>
                <w:bCs/>
                <w:color w:val="000000"/>
              </w:rPr>
            </w:pPr>
            <w:r w:rsidRPr="009549AF">
              <w:rPr>
                <w:rFonts w:ascii="Arial" w:hAnsi="Arial" w:cs="Arial"/>
                <w:b/>
                <w:bCs/>
                <w:color w:val="000000"/>
              </w:rPr>
              <w:t>ԱԱՀ</w:t>
            </w:r>
            <w:r w:rsidRPr="009549AF">
              <w:rPr>
                <w:rFonts w:ascii="Arial Armenian" w:hAnsi="Arial Armenian" w:cs="Calibri"/>
                <w:b/>
                <w:bCs/>
                <w:color w:val="000000"/>
              </w:rPr>
              <w:t xml:space="preserve"> 20%</w:t>
            </w:r>
          </w:p>
        </w:tc>
        <w:tc>
          <w:tcPr>
            <w:tcW w:w="1748" w:type="dxa"/>
            <w:tcBorders>
              <w:top w:val="nil"/>
              <w:left w:val="nil"/>
              <w:bottom w:val="single" w:sz="4" w:space="0" w:color="auto"/>
              <w:right w:val="single" w:sz="4" w:space="0" w:color="auto"/>
            </w:tcBorders>
            <w:noWrap/>
            <w:vAlign w:val="center"/>
            <w:hideMark/>
          </w:tcPr>
          <w:p w14:paraId="783A8CEA" w14:textId="77777777" w:rsidR="000D54CB" w:rsidRPr="009549AF" w:rsidRDefault="000D54CB" w:rsidP="00F3437E">
            <w:pPr>
              <w:jc w:val="center"/>
              <w:rPr>
                <w:rFonts w:ascii="Arial Armenian" w:hAnsi="Arial Armenian" w:cs="Calibri"/>
                <w:b/>
                <w:bCs/>
                <w:i/>
                <w:iCs/>
                <w:color w:val="000000"/>
              </w:rPr>
            </w:pPr>
            <w:r w:rsidRPr="009549AF">
              <w:rPr>
                <w:rFonts w:ascii="Arial Armenian" w:hAnsi="Arial Armenian" w:cs="Calibri"/>
                <w:b/>
                <w:bCs/>
                <w:i/>
                <w:iCs/>
                <w:color w:val="000000"/>
              </w:rPr>
              <w:t>10,616,667</w:t>
            </w:r>
          </w:p>
        </w:tc>
      </w:tr>
      <w:tr w:rsidR="000D54CB" w:rsidRPr="009549AF" w14:paraId="4F7FA04D" w14:textId="77777777" w:rsidTr="00F3437E">
        <w:trPr>
          <w:trHeight w:val="318"/>
        </w:trPr>
        <w:tc>
          <w:tcPr>
            <w:tcW w:w="9532" w:type="dxa"/>
            <w:gridSpan w:val="7"/>
            <w:tcBorders>
              <w:top w:val="single" w:sz="4" w:space="0" w:color="auto"/>
              <w:left w:val="single" w:sz="4" w:space="0" w:color="auto"/>
              <w:bottom w:val="single" w:sz="4" w:space="0" w:color="auto"/>
              <w:right w:val="single" w:sz="4" w:space="0" w:color="000000"/>
            </w:tcBorders>
            <w:noWrap/>
            <w:vAlign w:val="center"/>
            <w:hideMark/>
          </w:tcPr>
          <w:p w14:paraId="301D511C" w14:textId="77777777" w:rsidR="000D54CB" w:rsidRPr="009549AF" w:rsidRDefault="000D54CB" w:rsidP="00F3437E">
            <w:pPr>
              <w:rPr>
                <w:rFonts w:ascii="Arial Armenian" w:hAnsi="Arial Armenian" w:cs="Calibri"/>
                <w:b/>
                <w:bCs/>
                <w:color w:val="000000"/>
              </w:rPr>
            </w:pPr>
            <w:r w:rsidRPr="009549AF">
              <w:rPr>
                <w:rFonts w:ascii="Arial" w:hAnsi="Arial" w:cs="Arial"/>
                <w:b/>
                <w:bCs/>
                <w:color w:val="000000"/>
              </w:rPr>
              <w:t>Ընդամնեը</w:t>
            </w:r>
          </w:p>
        </w:tc>
        <w:tc>
          <w:tcPr>
            <w:tcW w:w="1748" w:type="dxa"/>
            <w:tcBorders>
              <w:top w:val="nil"/>
              <w:left w:val="nil"/>
              <w:bottom w:val="single" w:sz="4" w:space="0" w:color="auto"/>
              <w:right w:val="single" w:sz="4" w:space="0" w:color="auto"/>
            </w:tcBorders>
            <w:noWrap/>
            <w:vAlign w:val="center"/>
            <w:hideMark/>
          </w:tcPr>
          <w:p w14:paraId="6FBD62AE" w14:textId="77777777" w:rsidR="000D54CB" w:rsidRPr="009549AF" w:rsidRDefault="000D54CB" w:rsidP="00F3437E">
            <w:pPr>
              <w:jc w:val="center"/>
              <w:rPr>
                <w:rFonts w:ascii="Arial Armenian" w:hAnsi="Arial Armenian" w:cs="Calibri"/>
                <w:b/>
                <w:bCs/>
                <w:i/>
                <w:iCs/>
                <w:color w:val="000000"/>
              </w:rPr>
            </w:pPr>
            <w:r w:rsidRPr="009549AF">
              <w:rPr>
                <w:rFonts w:ascii="Arial Armenian" w:hAnsi="Arial Armenian" w:cs="Calibri"/>
                <w:b/>
                <w:bCs/>
                <w:i/>
                <w:iCs/>
                <w:color w:val="000000"/>
              </w:rPr>
              <w:t>63,700,000</w:t>
            </w:r>
          </w:p>
        </w:tc>
      </w:tr>
    </w:tbl>
    <w:p w14:paraId="6E3583CF" w14:textId="77777777" w:rsidR="000D54CB" w:rsidRDefault="000D54CB" w:rsidP="000D54CB">
      <w:pPr>
        <w:jc w:val="center"/>
        <w:rPr>
          <w:rFonts w:ascii="Arial" w:hAnsi="Arial" w:cs="Arial"/>
          <w:b/>
          <w:bCs/>
        </w:rPr>
      </w:pPr>
    </w:p>
    <w:p w14:paraId="160E943D" w14:textId="77777777" w:rsidR="000D54CB" w:rsidRPr="008F339B" w:rsidRDefault="000D54CB" w:rsidP="000D54CB">
      <w:pPr>
        <w:spacing w:after="200" w:line="276" w:lineRule="auto"/>
        <w:ind w:firstLine="851"/>
        <w:rPr>
          <w:rFonts w:ascii="Calibri" w:eastAsia="Calibri" w:hAnsi="Calibri"/>
        </w:rPr>
      </w:pPr>
      <w:r w:rsidRPr="008F339B">
        <w:rPr>
          <w:rFonts w:ascii="Sylfaen" w:eastAsia="Calibri" w:hAnsi="Sylfaen"/>
        </w:rPr>
        <w:t>Աշխատանքների կատարման հասցեներն են`</w:t>
      </w:r>
    </w:p>
    <w:tbl>
      <w:tblPr>
        <w:tblStyle w:val="TableGrid"/>
        <w:tblpPr w:leftFromText="180" w:rightFromText="180" w:vertAnchor="text" w:horzAnchor="margin" w:tblpXSpec="center" w:tblpY="175"/>
        <w:tblW w:w="0" w:type="auto"/>
        <w:tblLook w:val="04A0" w:firstRow="1" w:lastRow="0" w:firstColumn="1" w:lastColumn="0" w:noHBand="0" w:noVBand="1"/>
      </w:tblPr>
      <w:tblGrid>
        <w:gridCol w:w="14105"/>
      </w:tblGrid>
      <w:tr w:rsidR="000D54CB" w:rsidRPr="008F339B" w14:paraId="30A90E68" w14:textId="77777777" w:rsidTr="00F3437E">
        <w:trPr>
          <w:trHeight w:val="961"/>
        </w:trPr>
        <w:tc>
          <w:tcPr>
            <w:tcW w:w="14105" w:type="dxa"/>
          </w:tcPr>
          <w:p w14:paraId="48599B56" w14:textId="77777777" w:rsidR="000D54CB" w:rsidRPr="00F80D54" w:rsidRDefault="000D54CB" w:rsidP="00F3437E">
            <w:pPr>
              <w:jc w:val="center"/>
              <w:rPr>
                <w:rFonts w:ascii="Sylfaen" w:eastAsia="Calibri" w:hAnsi="Sylfaen"/>
                <w:sz w:val="20"/>
                <w:szCs w:val="20"/>
                <w:lang w:val="hy-AM"/>
              </w:rPr>
            </w:pPr>
            <w:r w:rsidRPr="002043D4">
              <w:rPr>
                <w:rFonts w:ascii="Calibri" w:hAnsi="Calibri" w:cs="Calibri"/>
                <w:bCs/>
                <w:sz w:val="20"/>
                <w:szCs w:val="20"/>
              </w:rPr>
              <w:t>Ամերիկյան փ. Խաղահրապարակ-Նորագյուղ</w:t>
            </w:r>
            <w:r w:rsidRPr="00205B56">
              <w:rPr>
                <w:rFonts w:ascii="Calibri" w:hAnsi="Calibri" w:cs="Calibri"/>
                <w:bCs/>
                <w:sz w:val="20"/>
                <w:szCs w:val="20"/>
              </w:rPr>
              <w:t xml:space="preserve">, </w:t>
            </w:r>
            <w:r w:rsidRPr="002043D4">
              <w:rPr>
                <w:rFonts w:ascii="Calibri" w:hAnsi="Calibri" w:cs="Calibri"/>
                <w:bCs/>
                <w:sz w:val="20"/>
                <w:szCs w:val="20"/>
              </w:rPr>
              <w:t>Կողբացի 1 ա</w:t>
            </w:r>
            <w:r w:rsidRPr="00205B56">
              <w:rPr>
                <w:rFonts w:ascii="Calibri" w:hAnsi="Calibri" w:cs="Calibri"/>
                <w:bCs/>
                <w:sz w:val="20"/>
                <w:szCs w:val="20"/>
              </w:rPr>
              <w:t xml:space="preserve">, </w:t>
            </w:r>
            <w:r w:rsidRPr="002043D4">
              <w:rPr>
                <w:rFonts w:ascii="Calibri" w:hAnsi="Calibri" w:cs="Calibri"/>
                <w:bCs/>
                <w:sz w:val="20"/>
                <w:szCs w:val="20"/>
              </w:rPr>
              <w:t>Խանջյան 31-33</w:t>
            </w:r>
            <w:r w:rsidRPr="00205B56">
              <w:rPr>
                <w:rFonts w:ascii="Calibri" w:hAnsi="Calibri" w:cs="Calibri"/>
                <w:bCs/>
                <w:sz w:val="20"/>
                <w:szCs w:val="20"/>
              </w:rPr>
              <w:t xml:space="preserve">, </w:t>
            </w:r>
            <w:r w:rsidRPr="002043D4">
              <w:rPr>
                <w:rFonts w:ascii="Calibri" w:hAnsi="Calibri" w:cs="Calibri"/>
                <w:bCs/>
                <w:sz w:val="20"/>
                <w:szCs w:val="20"/>
              </w:rPr>
              <w:t>Այգեստան 9/67</w:t>
            </w:r>
            <w:r w:rsidRPr="00205B56">
              <w:rPr>
                <w:rFonts w:ascii="Calibri" w:hAnsi="Calibri" w:cs="Calibri"/>
                <w:bCs/>
                <w:sz w:val="20"/>
                <w:szCs w:val="20"/>
              </w:rPr>
              <w:t xml:space="preserve">, </w:t>
            </w:r>
            <w:r w:rsidRPr="002043D4">
              <w:rPr>
                <w:rFonts w:ascii="Calibri" w:hAnsi="Calibri" w:cs="Calibri"/>
                <w:bCs/>
                <w:sz w:val="20"/>
                <w:szCs w:val="20"/>
              </w:rPr>
              <w:t>Նալբանդյան 47</w:t>
            </w:r>
            <w:r w:rsidRPr="00205B56">
              <w:rPr>
                <w:rFonts w:ascii="Calibri" w:hAnsi="Calibri" w:cs="Calibri"/>
                <w:bCs/>
                <w:sz w:val="20"/>
                <w:szCs w:val="20"/>
              </w:rPr>
              <w:t xml:space="preserve">, </w:t>
            </w:r>
            <w:r w:rsidRPr="002043D4">
              <w:rPr>
                <w:rFonts w:ascii="Calibri" w:hAnsi="Calibri" w:cs="Calibri"/>
                <w:bCs/>
                <w:sz w:val="20"/>
                <w:szCs w:val="20"/>
              </w:rPr>
              <w:t>Սարյան 4</w:t>
            </w:r>
            <w:r w:rsidRPr="00205B56">
              <w:rPr>
                <w:rFonts w:ascii="Calibri" w:hAnsi="Calibri" w:cs="Calibri"/>
                <w:bCs/>
                <w:sz w:val="20"/>
                <w:szCs w:val="20"/>
              </w:rPr>
              <w:t xml:space="preserve">, </w:t>
            </w:r>
            <w:r w:rsidRPr="002043D4">
              <w:rPr>
                <w:rFonts w:ascii="Calibri" w:hAnsi="Calibri" w:cs="Calibri"/>
                <w:bCs/>
                <w:sz w:val="20"/>
                <w:szCs w:val="20"/>
              </w:rPr>
              <w:t>Տ.Մեծ 28</w:t>
            </w:r>
            <w:r w:rsidRPr="00205B56">
              <w:rPr>
                <w:rFonts w:ascii="Calibri" w:hAnsi="Calibri" w:cs="Calibri"/>
                <w:bCs/>
                <w:sz w:val="20"/>
                <w:szCs w:val="20"/>
              </w:rPr>
              <w:t xml:space="preserve">, </w:t>
            </w:r>
            <w:r w:rsidRPr="002043D4">
              <w:rPr>
                <w:rFonts w:ascii="Calibri" w:hAnsi="Calibri" w:cs="Calibri"/>
                <w:bCs/>
                <w:sz w:val="20"/>
                <w:szCs w:val="20"/>
              </w:rPr>
              <w:t>Իսակով 4/1</w:t>
            </w:r>
            <w:r w:rsidRPr="00205B56">
              <w:rPr>
                <w:rFonts w:ascii="Calibri" w:hAnsi="Calibri" w:cs="Calibri"/>
                <w:bCs/>
                <w:sz w:val="20"/>
                <w:szCs w:val="20"/>
              </w:rPr>
              <w:t xml:space="preserve">, </w:t>
            </w:r>
            <w:r w:rsidRPr="002043D4">
              <w:rPr>
                <w:rFonts w:ascii="Calibri" w:hAnsi="Calibri" w:cs="Calibri"/>
                <w:bCs/>
                <w:sz w:val="20"/>
                <w:szCs w:val="20"/>
              </w:rPr>
              <w:t>Խորենացի 8</w:t>
            </w:r>
            <w:r w:rsidRPr="00205B56">
              <w:rPr>
                <w:rFonts w:ascii="Calibri" w:hAnsi="Calibri" w:cs="Calibri"/>
                <w:bCs/>
                <w:sz w:val="20"/>
                <w:szCs w:val="20"/>
              </w:rPr>
              <w:t xml:space="preserve">, </w:t>
            </w:r>
            <w:r w:rsidRPr="002043D4">
              <w:rPr>
                <w:rFonts w:ascii="Calibri" w:hAnsi="Calibri" w:cs="Calibri"/>
                <w:bCs/>
                <w:sz w:val="20"/>
                <w:szCs w:val="20"/>
              </w:rPr>
              <w:t>Զավարյան 57/19</w:t>
            </w:r>
            <w:r w:rsidRPr="00205B56">
              <w:rPr>
                <w:rFonts w:ascii="Calibri" w:hAnsi="Calibri" w:cs="Calibri"/>
                <w:bCs/>
                <w:sz w:val="20"/>
                <w:szCs w:val="20"/>
              </w:rPr>
              <w:t xml:space="preserve">, </w:t>
            </w:r>
            <w:r w:rsidRPr="002043D4">
              <w:rPr>
                <w:rFonts w:ascii="Calibri" w:hAnsi="Calibri" w:cs="Calibri"/>
                <w:bCs/>
                <w:sz w:val="20"/>
                <w:szCs w:val="20"/>
              </w:rPr>
              <w:t>Նալբանդյան 7/1</w:t>
            </w:r>
            <w:r w:rsidRPr="00205B56">
              <w:rPr>
                <w:rFonts w:ascii="Calibri" w:hAnsi="Calibri" w:cs="Calibri"/>
                <w:bCs/>
                <w:sz w:val="20"/>
                <w:szCs w:val="20"/>
              </w:rPr>
              <w:t xml:space="preserve">, </w:t>
            </w:r>
            <w:r w:rsidRPr="002043D4">
              <w:rPr>
                <w:rFonts w:ascii="Calibri" w:hAnsi="Calibri" w:cs="Calibri"/>
                <w:bCs/>
                <w:sz w:val="20"/>
                <w:szCs w:val="20"/>
              </w:rPr>
              <w:t>Թումանյան 9 ա</w:t>
            </w:r>
            <w:r w:rsidRPr="00205B56">
              <w:rPr>
                <w:rFonts w:ascii="Calibri" w:hAnsi="Calibri" w:cs="Calibri"/>
                <w:bCs/>
                <w:sz w:val="20"/>
                <w:szCs w:val="20"/>
              </w:rPr>
              <w:t xml:space="preserve">, </w:t>
            </w:r>
            <w:r w:rsidRPr="002043D4">
              <w:rPr>
                <w:rFonts w:ascii="Calibri" w:hAnsi="Calibri" w:cs="Calibri"/>
                <w:bCs/>
                <w:sz w:val="20"/>
                <w:szCs w:val="20"/>
              </w:rPr>
              <w:t>Թումանյան 11 ա</w:t>
            </w:r>
            <w:r w:rsidRPr="00205B56">
              <w:rPr>
                <w:rFonts w:ascii="Calibri" w:hAnsi="Calibri" w:cs="Calibri"/>
                <w:bCs/>
                <w:sz w:val="20"/>
                <w:szCs w:val="20"/>
              </w:rPr>
              <w:t xml:space="preserve">, </w:t>
            </w:r>
            <w:r w:rsidRPr="002043D4">
              <w:rPr>
                <w:rFonts w:ascii="Calibri" w:hAnsi="Calibri" w:cs="Calibri"/>
                <w:bCs/>
                <w:sz w:val="20"/>
                <w:szCs w:val="20"/>
              </w:rPr>
              <w:t>Փարպեցի 9 բ</w:t>
            </w:r>
            <w:r w:rsidRPr="00205B56">
              <w:rPr>
                <w:rFonts w:ascii="Calibri" w:hAnsi="Calibri" w:cs="Calibri"/>
                <w:bCs/>
                <w:sz w:val="20"/>
                <w:szCs w:val="20"/>
              </w:rPr>
              <w:t xml:space="preserve">, </w:t>
            </w:r>
            <w:r w:rsidRPr="002043D4">
              <w:rPr>
                <w:rFonts w:ascii="Calibri" w:hAnsi="Calibri" w:cs="Calibri"/>
                <w:bCs/>
                <w:sz w:val="20"/>
                <w:szCs w:val="20"/>
              </w:rPr>
              <w:t>Բաղրամյան 21</w:t>
            </w:r>
            <w:r w:rsidRPr="00205B56">
              <w:rPr>
                <w:rFonts w:ascii="Calibri" w:hAnsi="Calibri" w:cs="Calibri"/>
                <w:bCs/>
                <w:sz w:val="20"/>
                <w:szCs w:val="20"/>
              </w:rPr>
              <w:t xml:space="preserve">, </w:t>
            </w:r>
            <w:r w:rsidRPr="002043D4">
              <w:rPr>
                <w:rFonts w:ascii="Calibri" w:hAnsi="Calibri" w:cs="Calibri"/>
                <w:bCs/>
                <w:sz w:val="20"/>
                <w:szCs w:val="20"/>
              </w:rPr>
              <w:t>Մաշտոց 2-4</w:t>
            </w:r>
            <w:r w:rsidRPr="00205B56">
              <w:rPr>
                <w:rFonts w:ascii="Calibri" w:hAnsi="Calibri" w:cs="Calibri"/>
                <w:bCs/>
                <w:sz w:val="20"/>
                <w:szCs w:val="20"/>
              </w:rPr>
              <w:t xml:space="preserve">, </w:t>
            </w:r>
            <w:r w:rsidRPr="002043D4">
              <w:rPr>
                <w:rFonts w:ascii="Calibri" w:hAnsi="Calibri" w:cs="Calibri"/>
                <w:bCs/>
                <w:sz w:val="20"/>
                <w:szCs w:val="20"/>
              </w:rPr>
              <w:t>Չարենց 4</w:t>
            </w:r>
            <w:r w:rsidRPr="00205B56">
              <w:rPr>
                <w:rFonts w:ascii="Calibri" w:hAnsi="Calibri" w:cs="Calibri"/>
                <w:bCs/>
                <w:sz w:val="20"/>
                <w:szCs w:val="20"/>
              </w:rPr>
              <w:t xml:space="preserve">, </w:t>
            </w:r>
            <w:r w:rsidRPr="002043D4">
              <w:rPr>
                <w:rFonts w:ascii="Calibri" w:hAnsi="Calibri" w:cs="Calibri"/>
                <w:bCs/>
                <w:sz w:val="20"/>
                <w:szCs w:val="20"/>
              </w:rPr>
              <w:t>Արգիշտի 17</w:t>
            </w:r>
            <w:r w:rsidRPr="00205B56">
              <w:rPr>
                <w:rFonts w:ascii="Calibri" w:hAnsi="Calibri" w:cs="Calibri"/>
                <w:bCs/>
                <w:sz w:val="20"/>
                <w:szCs w:val="20"/>
              </w:rPr>
              <w:t xml:space="preserve">, </w:t>
            </w:r>
            <w:r w:rsidRPr="002043D4">
              <w:rPr>
                <w:rFonts w:ascii="Calibri" w:hAnsi="Calibri" w:cs="Calibri"/>
                <w:bCs/>
                <w:sz w:val="20"/>
                <w:szCs w:val="20"/>
              </w:rPr>
              <w:t>Դեմիրճյան 40</w:t>
            </w:r>
            <w:r w:rsidRPr="00205B56">
              <w:rPr>
                <w:rFonts w:ascii="Calibri" w:hAnsi="Calibri" w:cs="Calibri"/>
                <w:bCs/>
                <w:sz w:val="20"/>
                <w:szCs w:val="20"/>
              </w:rPr>
              <w:t xml:space="preserve">, </w:t>
            </w:r>
            <w:r w:rsidRPr="002043D4">
              <w:rPr>
                <w:rFonts w:ascii="Calibri" w:hAnsi="Calibri" w:cs="Calibri"/>
                <w:bCs/>
                <w:sz w:val="20"/>
                <w:szCs w:val="20"/>
              </w:rPr>
              <w:t>Սարյան 33-35</w:t>
            </w:r>
            <w:r w:rsidRPr="00205B56">
              <w:rPr>
                <w:rFonts w:ascii="Calibri" w:hAnsi="Calibri" w:cs="Calibri"/>
                <w:bCs/>
                <w:sz w:val="20"/>
                <w:szCs w:val="20"/>
              </w:rPr>
              <w:t xml:space="preserve">, </w:t>
            </w:r>
            <w:r w:rsidRPr="002043D4">
              <w:rPr>
                <w:rFonts w:ascii="Calibri" w:hAnsi="Calibri" w:cs="Calibri"/>
                <w:bCs/>
                <w:sz w:val="20"/>
                <w:szCs w:val="20"/>
              </w:rPr>
              <w:t>Լեմկին 14</w:t>
            </w:r>
            <w:r w:rsidRPr="00205B56">
              <w:rPr>
                <w:rFonts w:ascii="Calibri" w:hAnsi="Calibri" w:cs="Calibri"/>
                <w:bCs/>
                <w:sz w:val="20"/>
                <w:szCs w:val="20"/>
              </w:rPr>
              <w:t xml:space="preserve">, </w:t>
            </w:r>
            <w:r w:rsidRPr="002043D4">
              <w:rPr>
                <w:rFonts w:ascii="Calibri" w:hAnsi="Calibri" w:cs="Calibri"/>
                <w:bCs/>
                <w:sz w:val="20"/>
                <w:szCs w:val="20"/>
              </w:rPr>
              <w:t>Թումանյան 1 - Հանրապետության 76/2</w:t>
            </w:r>
            <w:r w:rsidRPr="00205B56">
              <w:rPr>
                <w:rFonts w:ascii="Calibri" w:hAnsi="Calibri" w:cs="Calibri"/>
                <w:bCs/>
                <w:sz w:val="20"/>
                <w:szCs w:val="20"/>
              </w:rPr>
              <w:t xml:space="preserve">, </w:t>
            </w:r>
            <w:r w:rsidRPr="002043D4">
              <w:rPr>
                <w:rFonts w:ascii="Calibri" w:hAnsi="Calibri" w:cs="Calibri"/>
                <w:bCs/>
                <w:sz w:val="20"/>
                <w:szCs w:val="20"/>
              </w:rPr>
              <w:t>Մաշտոց 43,45</w:t>
            </w:r>
            <w:r w:rsidRPr="00205B56">
              <w:rPr>
                <w:rFonts w:ascii="Calibri" w:hAnsi="Calibri" w:cs="Calibri"/>
                <w:bCs/>
                <w:sz w:val="20"/>
                <w:szCs w:val="20"/>
              </w:rPr>
              <w:t xml:space="preserve">, </w:t>
            </w:r>
            <w:r w:rsidRPr="002043D4">
              <w:rPr>
                <w:rFonts w:ascii="Calibri" w:hAnsi="Calibri" w:cs="Calibri"/>
                <w:bCs/>
                <w:sz w:val="20"/>
                <w:szCs w:val="20"/>
              </w:rPr>
              <w:t>Թումանյան 64 ա</w:t>
            </w:r>
            <w:r w:rsidRPr="00205B56">
              <w:rPr>
                <w:rFonts w:ascii="Calibri" w:hAnsi="Calibri" w:cs="Calibri"/>
                <w:bCs/>
                <w:sz w:val="20"/>
                <w:szCs w:val="20"/>
              </w:rPr>
              <w:t xml:space="preserve">, </w:t>
            </w:r>
            <w:r w:rsidRPr="002043D4">
              <w:rPr>
                <w:rFonts w:ascii="Calibri" w:hAnsi="Calibri" w:cs="Calibri"/>
                <w:bCs/>
                <w:sz w:val="20"/>
                <w:szCs w:val="20"/>
              </w:rPr>
              <w:t>Բրյուսով 1</w:t>
            </w:r>
            <w:r w:rsidRPr="00205B56">
              <w:rPr>
                <w:rFonts w:ascii="Calibri" w:hAnsi="Calibri" w:cs="Calibri"/>
                <w:bCs/>
                <w:sz w:val="20"/>
                <w:szCs w:val="20"/>
              </w:rPr>
              <w:t xml:space="preserve">, </w:t>
            </w:r>
            <w:r w:rsidRPr="002043D4">
              <w:rPr>
                <w:rFonts w:ascii="Calibri" w:hAnsi="Calibri" w:cs="Calibri"/>
                <w:bCs/>
                <w:sz w:val="20"/>
                <w:szCs w:val="20"/>
              </w:rPr>
              <w:t>Բրյուսով 2</w:t>
            </w:r>
            <w:r w:rsidRPr="00205B56">
              <w:rPr>
                <w:rFonts w:ascii="Calibri" w:hAnsi="Calibri" w:cs="Calibri"/>
                <w:bCs/>
                <w:sz w:val="20"/>
                <w:szCs w:val="20"/>
              </w:rPr>
              <w:t xml:space="preserve">, </w:t>
            </w:r>
            <w:r w:rsidRPr="002043D4">
              <w:rPr>
                <w:rFonts w:ascii="Calibri" w:hAnsi="Calibri" w:cs="Calibri"/>
                <w:bCs/>
                <w:sz w:val="20"/>
                <w:szCs w:val="20"/>
              </w:rPr>
              <w:t>Բրյուսով 28</w:t>
            </w:r>
            <w:r w:rsidRPr="00205B56">
              <w:rPr>
                <w:rFonts w:ascii="Calibri" w:hAnsi="Calibri" w:cs="Calibri"/>
                <w:bCs/>
                <w:sz w:val="20"/>
                <w:szCs w:val="20"/>
              </w:rPr>
              <w:t xml:space="preserve">, </w:t>
            </w:r>
            <w:r w:rsidRPr="002043D4">
              <w:rPr>
                <w:rFonts w:ascii="Calibri" w:hAnsi="Calibri" w:cs="Calibri"/>
                <w:bCs/>
                <w:color w:val="000000"/>
                <w:sz w:val="20"/>
                <w:szCs w:val="20"/>
              </w:rPr>
              <w:t>Խորենացի 47/1</w:t>
            </w:r>
            <w:r w:rsidRPr="00205B56">
              <w:rPr>
                <w:rFonts w:ascii="Calibri" w:hAnsi="Calibri" w:cs="Calibri"/>
                <w:bCs/>
                <w:color w:val="000000"/>
                <w:sz w:val="20"/>
                <w:szCs w:val="20"/>
              </w:rPr>
              <w:t xml:space="preserve">, </w:t>
            </w:r>
            <w:r w:rsidRPr="002043D4">
              <w:rPr>
                <w:rFonts w:ascii="Calibri" w:hAnsi="Calibri" w:cs="Calibri"/>
                <w:bCs/>
                <w:color w:val="000000"/>
                <w:sz w:val="20"/>
                <w:szCs w:val="20"/>
              </w:rPr>
              <w:t>Աթենք 6</w:t>
            </w:r>
            <w:r w:rsidRPr="00205B56">
              <w:rPr>
                <w:rFonts w:ascii="Calibri" w:hAnsi="Calibri" w:cs="Calibri"/>
                <w:bCs/>
                <w:color w:val="000000"/>
                <w:sz w:val="20"/>
                <w:szCs w:val="20"/>
              </w:rPr>
              <w:t xml:space="preserve">, </w:t>
            </w:r>
            <w:r w:rsidRPr="002043D4">
              <w:rPr>
                <w:rFonts w:ascii="Calibri" w:hAnsi="Calibri" w:cs="Calibri"/>
                <w:bCs/>
                <w:color w:val="000000"/>
                <w:sz w:val="20"/>
                <w:szCs w:val="20"/>
              </w:rPr>
              <w:t>Հանրապետություն Զովքի մոտ</w:t>
            </w:r>
            <w:r w:rsidRPr="00205B56">
              <w:rPr>
                <w:rFonts w:ascii="Calibri" w:hAnsi="Calibri" w:cs="Calibri"/>
                <w:bCs/>
                <w:color w:val="000000"/>
                <w:sz w:val="20"/>
                <w:szCs w:val="20"/>
              </w:rPr>
              <w:t xml:space="preserve">, </w:t>
            </w:r>
            <w:r w:rsidRPr="002043D4">
              <w:rPr>
                <w:rFonts w:ascii="Calibri" w:hAnsi="Calibri" w:cs="Calibri"/>
                <w:bCs/>
                <w:color w:val="000000"/>
                <w:sz w:val="20"/>
                <w:szCs w:val="20"/>
              </w:rPr>
              <w:t>Հերացի 22-ի կողքը</w:t>
            </w:r>
            <w:r w:rsidRPr="00205B56">
              <w:rPr>
                <w:rFonts w:ascii="Calibri" w:hAnsi="Calibri" w:cs="Calibri"/>
                <w:bCs/>
                <w:color w:val="000000"/>
                <w:sz w:val="20"/>
                <w:szCs w:val="20"/>
                <w:lang w:val="hy-AM"/>
              </w:rPr>
              <w:t xml:space="preserve"> </w:t>
            </w:r>
            <w:r w:rsidRPr="00205B56">
              <w:rPr>
                <w:rFonts w:ascii="Calibri" w:hAnsi="Calibri" w:cs="Calibri"/>
                <w:bCs/>
                <w:color w:val="000000"/>
                <w:sz w:val="20"/>
                <w:szCs w:val="20"/>
              </w:rPr>
              <w:t xml:space="preserve">(Ֆուտբոլի դաշտեր), </w:t>
            </w:r>
            <w:r w:rsidRPr="002043D4">
              <w:rPr>
                <w:rFonts w:ascii="Calibri" w:hAnsi="Calibri" w:cs="Calibri"/>
                <w:bCs/>
                <w:color w:val="000000"/>
                <w:sz w:val="20"/>
                <w:szCs w:val="20"/>
              </w:rPr>
              <w:t>Իսահակյան 36 (Կասկադ)</w:t>
            </w:r>
            <w:r w:rsidRPr="00205B56">
              <w:rPr>
                <w:rFonts w:ascii="Calibri" w:hAnsi="Calibri" w:cs="Calibri"/>
                <w:bCs/>
                <w:color w:val="000000"/>
                <w:sz w:val="20"/>
                <w:szCs w:val="20"/>
              </w:rPr>
              <w:t xml:space="preserve"> (Ֆուտբոլի դաշտեր), </w:t>
            </w:r>
            <w:r w:rsidRPr="002043D4">
              <w:rPr>
                <w:rFonts w:ascii="Calibri" w:hAnsi="Calibri" w:cs="Calibri"/>
                <w:bCs/>
                <w:color w:val="000000"/>
                <w:sz w:val="20"/>
                <w:szCs w:val="20"/>
              </w:rPr>
              <w:t>Խորենացի 25,27</w:t>
            </w:r>
            <w:r w:rsidRPr="00205B56">
              <w:rPr>
                <w:rFonts w:ascii="Calibri" w:hAnsi="Calibri" w:cs="Calibri"/>
                <w:bCs/>
                <w:color w:val="000000"/>
                <w:sz w:val="20"/>
                <w:szCs w:val="20"/>
              </w:rPr>
              <w:t xml:space="preserve"> (Ֆուտբոլի դաշտեր), </w:t>
            </w:r>
            <w:r w:rsidRPr="002043D4">
              <w:rPr>
                <w:rFonts w:ascii="Calibri" w:hAnsi="Calibri" w:cs="Calibri"/>
                <w:bCs/>
                <w:color w:val="000000"/>
                <w:sz w:val="20"/>
                <w:szCs w:val="20"/>
              </w:rPr>
              <w:t>Խորենացի 27,29</w:t>
            </w:r>
            <w:r w:rsidRPr="00205B56">
              <w:rPr>
                <w:rFonts w:ascii="Calibri" w:hAnsi="Calibri" w:cs="Calibri"/>
                <w:bCs/>
                <w:color w:val="000000"/>
                <w:sz w:val="20"/>
                <w:szCs w:val="20"/>
              </w:rPr>
              <w:t xml:space="preserve"> (Ֆուտբոլի դաշտեր), </w:t>
            </w:r>
            <w:r w:rsidRPr="002043D4">
              <w:rPr>
                <w:rFonts w:ascii="Calibri" w:hAnsi="Calibri" w:cs="Calibri"/>
                <w:bCs/>
                <w:color w:val="000000"/>
                <w:sz w:val="20"/>
                <w:szCs w:val="20"/>
              </w:rPr>
              <w:t xml:space="preserve">Մաշտոց 5 </w:t>
            </w:r>
            <w:r w:rsidRPr="00205B56">
              <w:rPr>
                <w:rFonts w:ascii="Calibri" w:hAnsi="Calibri" w:cs="Calibri"/>
                <w:bCs/>
                <w:color w:val="000000"/>
                <w:sz w:val="20"/>
                <w:szCs w:val="20"/>
              </w:rPr>
              <w:t xml:space="preserve">(Ֆուտբոլի դաշտեր), </w:t>
            </w:r>
            <w:r w:rsidRPr="002043D4">
              <w:rPr>
                <w:rFonts w:ascii="Calibri" w:hAnsi="Calibri" w:cs="Calibri"/>
                <w:bCs/>
                <w:color w:val="000000"/>
                <w:sz w:val="20"/>
                <w:szCs w:val="20"/>
              </w:rPr>
              <w:t>Վարդանանց 28</w:t>
            </w:r>
            <w:r w:rsidRPr="00205B56">
              <w:rPr>
                <w:rFonts w:ascii="Calibri" w:hAnsi="Calibri" w:cs="Calibri"/>
                <w:bCs/>
                <w:color w:val="000000"/>
                <w:sz w:val="20"/>
                <w:szCs w:val="20"/>
              </w:rPr>
              <w:t xml:space="preserve"> (Ֆուտբոլի դաշտեր), </w:t>
            </w:r>
            <w:r w:rsidRPr="002043D4">
              <w:rPr>
                <w:rFonts w:ascii="Calibri" w:hAnsi="Calibri" w:cs="Calibri"/>
                <w:bCs/>
                <w:color w:val="000000"/>
                <w:sz w:val="20"/>
                <w:szCs w:val="20"/>
              </w:rPr>
              <w:t>Նալբանդյան 50</w:t>
            </w:r>
            <w:r w:rsidRPr="00205B56">
              <w:rPr>
                <w:rFonts w:ascii="Calibri" w:hAnsi="Calibri" w:cs="Calibri"/>
                <w:bCs/>
                <w:color w:val="000000"/>
                <w:sz w:val="20"/>
                <w:szCs w:val="20"/>
              </w:rPr>
              <w:t xml:space="preserve"> (Ֆուտբոլի դաշտեր), </w:t>
            </w:r>
            <w:r w:rsidRPr="002043D4">
              <w:rPr>
                <w:rFonts w:ascii="Calibri" w:hAnsi="Calibri" w:cs="Calibri"/>
                <w:bCs/>
                <w:color w:val="000000"/>
                <w:sz w:val="20"/>
                <w:szCs w:val="20"/>
              </w:rPr>
              <w:t>Չարենց 66</w:t>
            </w:r>
            <w:r w:rsidRPr="00205B56">
              <w:rPr>
                <w:rFonts w:ascii="Calibri" w:hAnsi="Calibri" w:cs="Calibri"/>
                <w:bCs/>
                <w:color w:val="000000"/>
                <w:sz w:val="20"/>
                <w:szCs w:val="20"/>
              </w:rPr>
              <w:t xml:space="preserve"> (Ֆուտբոլի դաշտեր), </w:t>
            </w:r>
            <w:r w:rsidRPr="002043D4">
              <w:rPr>
                <w:rFonts w:ascii="Calibri" w:hAnsi="Calibri" w:cs="Calibri"/>
                <w:bCs/>
                <w:color w:val="000000"/>
                <w:sz w:val="20"/>
                <w:szCs w:val="20"/>
              </w:rPr>
              <w:t>Նար-Դոս 73ա</w:t>
            </w:r>
            <w:r w:rsidRPr="00205B56">
              <w:rPr>
                <w:rFonts w:ascii="Calibri" w:hAnsi="Calibri" w:cs="Calibri"/>
                <w:bCs/>
                <w:color w:val="000000"/>
                <w:sz w:val="20"/>
                <w:szCs w:val="20"/>
              </w:rPr>
              <w:t xml:space="preserve"> (Ֆուտբոլի դաշտեր), </w:t>
            </w:r>
            <w:r w:rsidRPr="002043D4">
              <w:rPr>
                <w:rFonts w:ascii="Calibri" w:hAnsi="Calibri" w:cs="Calibri"/>
                <w:bCs/>
                <w:color w:val="000000"/>
                <w:sz w:val="20"/>
                <w:szCs w:val="20"/>
              </w:rPr>
              <w:t>Աղայան 9</w:t>
            </w:r>
            <w:r w:rsidRPr="00205B56">
              <w:rPr>
                <w:rFonts w:ascii="Calibri" w:hAnsi="Calibri" w:cs="Calibri"/>
                <w:bCs/>
                <w:color w:val="000000"/>
                <w:sz w:val="20"/>
                <w:szCs w:val="20"/>
              </w:rPr>
              <w:t xml:space="preserve"> (Ֆուտբոլի դաշտեր), </w:t>
            </w:r>
            <w:r w:rsidRPr="002043D4">
              <w:rPr>
                <w:rFonts w:ascii="Calibri" w:hAnsi="Calibri" w:cs="Calibri"/>
                <w:bCs/>
                <w:color w:val="000000"/>
                <w:sz w:val="20"/>
                <w:szCs w:val="20"/>
              </w:rPr>
              <w:t>Աբովյան 34ա</w:t>
            </w:r>
            <w:r w:rsidRPr="00205B56">
              <w:rPr>
                <w:rFonts w:ascii="Calibri" w:hAnsi="Calibri" w:cs="Calibri"/>
                <w:bCs/>
                <w:color w:val="000000"/>
                <w:sz w:val="20"/>
                <w:szCs w:val="20"/>
              </w:rPr>
              <w:t xml:space="preserve"> (Ֆուտբոլի դաշտեր), </w:t>
            </w:r>
            <w:r w:rsidRPr="002043D4">
              <w:rPr>
                <w:rFonts w:ascii="Calibri" w:hAnsi="Calibri" w:cs="Calibri"/>
                <w:bCs/>
                <w:color w:val="000000"/>
                <w:sz w:val="20"/>
                <w:szCs w:val="20"/>
              </w:rPr>
              <w:t>Նար-Դոս 75</w:t>
            </w:r>
            <w:r w:rsidRPr="00205B56">
              <w:rPr>
                <w:rFonts w:ascii="Calibri" w:hAnsi="Calibri" w:cs="Calibri"/>
                <w:bCs/>
                <w:color w:val="000000"/>
                <w:sz w:val="20"/>
                <w:szCs w:val="20"/>
              </w:rPr>
              <w:t xml:space="preserve"> (Ֆուտբոլի դաշտեր), </w:t>
            </w:r>
            <w:r w:rsidRPr="002043D4">
              <w:rPr>
                <w:rFonts w:ascii="Calibri" w:hAnsi="Calibri" w:cs="Calibri"/>
                <w:bCs/>
                <w:sz w:val="20"/>
                <w:szCs w:val="20"/>
              </w:rPr>
              <w:t>Նալբանդյան 25 ա</w:t>
            </w:r>
            <w:r w:rsidRPr="00205B56">
              <w:rPr>
                <w:rFonts w:ascii="Calibri" w:hAnsi="Calibri" w:cs="Calibri"/>
                <w:bCs/>
                <w:sz w:val="20"/>
                <w:szCs w:val="20"/>
              </w:rPr>
              <w:t xml:space="preserve"> </w:t>
            </w:r>
            <w:r w:rsidRPr="00205B56">
              <w:rPr>
                <w:rFonts w:ascii="Calibri" w:hAnsi="Calibri" w:cs="Calibri"/>
                <w:bCs/>
                <w:color w:val="000000"/>
                <w:sz w:val="20"/>
                <w:szCs w:val="20"/>
              </w:rPr>
              <w:t xml:space="preserve">(Ֆուտբոլի դաշտեր), </w:t>
            </w:r>
            <w:r w:rsidRPr="002043D4">
              <w:rPr>
                <w:rFonts w:ascii="Calibri" w:hAnsi="Calibri" w:cs="Calibri"/>
                <w:bCs/>
                <w:sz w:val="20"/>
                <w:szCs w:val="20"/>
              </w:rPr>
              <w:t>Նար-Դոս 4</w:t>
            </w:r>
            <w:r w:rsidRPr="00205B56">
              <w:rPr>
                <w:rFonts w:ascii="Calibri" w:hAnsi="Calibri" w:cs="Calibri"/>
                <w:bCs/>
                <w:sz w:val="20"/>
                <w:szCs w:val="20"/>
              </w:rPr>
              <w:t xml:space="preserve">, </w:t>
            </w:r>
            <w:r w:rsidRPr="002043D4">
              <w:rPr>
                <w:rFonts w:ascii="Calibri" w:hAnsi="Calibri" w:cs="Calibri"/>
                <w:bCs/>
                <w:sz w:val="20"/>
                <w:szCs w:val="20"/>
              </w:rPr>
              <w:t>Եր.Քեչար 15</w:t>
            </w:r>
            <w:r w:rsidRPr="00205B56">
              <w:rPr>
                <w:rFonts w:ascii="Calibri" w:hAnsi="Calibri" w:cs="Calibri"/>
                <w:bCs/>
                <w:sz w:val="20"/>
                <w:szCs w:val="20"/>
              </w:rPr>
              <w:t xml:space="preserve">, </w:t>
            </w:r>
            <w:r w:rsidRPr="002043D4">
              <w:rPr>
                <w:rFonts w:ascii="Calibri" w:hAnsi="Calibri" w:cs="Calibri"/>
                <w:bCs/>
                <w:sz w:val="20"/>
                <w:szCs w:val="20"/>
              </w:rPr>
              <w:t>Քաջազնունի 11</w:t>
            </w:r>
            <w:r w:rsidRPr="00205B56">
              <w:rPr>
                <w:rFonts w:ascii="Calibri" w:hAnsi="Calibri" w:cs="Calibri"/>
                <w:bCs/>
                <w:sz w:val="20"/>
                <w:szCs w:val="20"/>
              </w:rPr>
              <w:t xml:space="preserve">, </w:t>
            </w:r>
            <w:r w:rsidRPr="002043D4">
              <w:rPr>
                <w:rFonts w:ascii="Calibri" w:hAnsi="Calibri" w:cs="Calibri"/>
                <w:bCs/>
                <w:sz w:val="20"/>
                <w:szCs w:val="20"/>
              </w:rPr>
              <w:t>Կիլիկիա - Համար 80 Դպրոց</w:t>
            </w:r>
            <w:r w:rsidRPr="00205B56">
              <w:rPr>
                <w:rFonts w:ascii="Calibri" w:hAnsi="Calibri" w:cs="Calibri"/>
                <w:bCs/>
                <w:sz w:val="20"/>
                <w:szCs w:val="20"/>
              </w:rPr>
              <w:t xml:space="preserve">, </w:t>
            </w:r>
            <w:r w:rsidRPr="002043D4">
              <w:rPr>
                <w:rFonts w:ascii="Calibri" w:hAnsi="Calibri" w:cs="Calibri"/>
                <w:bCs/>
                <w:sz w:val="20"/>
                <w:szCs w:val="20"/>
              </w:rPr>
              <w:t>Չարենց 75 - Համար 10 Դպրոց</w:t>
            </w:r>
            <w:r w:rsidRPr="00205B56">
              <w:rPr>
                <w:rFonts w:ascii="Calibri" w:hAnsi="Calibri" w:cs="Calibri"/>
                <w:bCs/>
                <w:sz w:val="20"/>
                <w:szCs w:val="20"/>
              </w:rPr>
              <w:t xml:space="preserve">, </w:t>
            </w:r>
            <w:r w:rsidRPr="002043D4">
              <w:rPr>
                <w:rFonts w:ascii="Calibri" w:hAnsi="Calibri" w:cs="Calibri"/>
                <w:bCs/>
                <w:sz w:val="20"/>
                <w:szCs w:val="20"/>
              </w:rPr>
              <w:t>Պարոնյան 4ա</w:t>
            </w:r>
            <w:r w:rsidRPr="00205B56">
              <w:rPr>
                <w:rFonts w:ascii="Calibri" w:hAnsi="Calibri" w:cs="Calibri"/>
                <w:bCs/>
                <w:sz w:val="20"/>
                <w:szCs w:val="20"/>
              </w:rPr>
              <w:t xml:space="preserve">, </w:t>
            </w:r>
            <w:r w:rsidRPr="002043D4">
              <w:rPr>
                <w:rFonts w:ascii="Calibri" w:hAnsi="Calibri" w:cs="Calibri"/>
                <w:bCs/>
                <w:sz w:val="20"/>
                <w:szCs w:val="20"/>
              </w:rPr>
              <w:t>Հերացի 18</w:t>
            </w:r>
            <w:r w:rsidRPr="00205B56">
              <w:rPr>
                <w:rFonts w:ascii="Calibri" w:hAnsi="Calibri" w:cs="Calibri"/>
                <w:bCs/>
                <w:sz w:val="20"/>
                <w:szCs w:val="20"/>
              </w:rPr>
              <w:t xml:space="preserve">, </w:t>
            </w:r>
            <w:r w:rsidRPr="002043D4">
              <w:rPr>
                <w:rFonts w:ascii="Calibri" w:hAnsi="Calibri" w:cs="Calibri"/>
                <w:bCs/>
                <w:sz w:val="20"/>
                <w:szCs w:val="20"/>
              </w:rPr>
              <w:t>Հերացի 20</w:t>
            </w:r>
            <w:r w:rsidRPr="00205B56">
              <w:rPr>
                <w:rFonts w:ascii="Calibri" w:hAnsi="Calibri" w:cs="Calibri"/>
                <w:bCs/>
                <w:sz w:val="20"/>
                <w:szCs w:val="20"/>
              </w:rPr>
              <w:t xml:space="preserve">, </w:t>
            </w:r>
            <w:r w:rsidRPr="002043D4">
              <w:rPr>
                <w:rFonts w:ascii="Calibri" w:hAnsi="Calibri" w:cs="Calibri"/>
                <w:bCs/>
                <w:sz w:val="20"/>
                <w:szCs w:val="20"/>
              </w:rPr>
              <w:t>Դեմիրճյան 28</w:t>
            </w:r>
            <w:r w:rsidRPr="00205B56">
              <w:rPr>
                <w:rFonts w:ascii="Calibri" w:hAnsi="Calibri" w:cs="Calibri"/>
                <w:bCs/>
                <w:sz w:val="20"/>
                <w:szCs w:val="20"/>
              </w:rPr>
              <w:t xml:space="preserve">, </w:t>
            </w:r>
            <w:r w:rsidRPr="002043D4">
              <w:rPr>
                <w:rFonts w:ascii="Calibri" w:hAnsi="Calibri" w:cs="Calibri"/>
                <w:bCs/>
                <w:sz w:val="20"/>
                <w:szCs w:val="20"/>
              </w:rPr>
              <w:t>Հանրապետության 62</w:t>
            </w:r>
            <w:r w:rsidRPr="00205B56">
              <w:rPr>
                <w:rFonts w:ascii="Calibri" w:hAnsi="Calibri" w:cs="Calibri"/>
                <w:bCs/>
                <w:sz w:val="20"/>
                <w:szCs w:val="20"/>
              </w:rPr>
              <w:t xml:space="preserve">, </w:t>
            </w:r>
            <w:r w:rsidRPr="002043D4">
              <w:rPr>
                <w:rFonts w:ascii="Calibri" w:hAnsi="Calibri" w:cs="Calibri"/>
                <w:bCs/>
                <w:sz w:val="20"/>
                <w:szCs w:val="20"/>
              </w:rPr>
              <w:t>Պուշկինի 43</w:t>
            </w:r>
            <w:r w:rsidRPr="00205B56">
              <w:rPr>
                <w:rFonts w:ascii="Calibri" w:hAnsi="Calibri" w:cs="Calibri"/>
                <w:bCs/>
                <w:sz w:val="20"/>
                <w:szCs w:val="20"/>
              </w:rPr>
              <w:t xml:space="preserve">, </w:t>
            </w:r>
            <w:r w:rsidRPr="002043D4">
              <w:rPr>
                <w:rFonts w:ascii="Calibri" w:hAnsi="Calibri" w:cs="Calibri"/>
                <w:bCs/>
                <w:sz w:val="20"/>
                <w:szCs w:val="20"/>
              </w:rPr>
              <w:t>Մաշտոց 16</w:t>
            </w:r>
            <w:r w:rsidRPr="00205B56">
              <w:rPr>
                <w:rFonts w:ascii="Calibri" w:hAnsi="Calibri" w:cs="Calibri"/>
                <w:bCs/>
                <w:sz w:val="20"/>
                <w:szCs w:val="20"/>
              </w:rPr>
              <w:t xml:space="preserve">, </w:t>
            </w:r>
            <w:r w:rsidRPr="002043D4">
              <w:rPr>
                <w:rFonts w:ascii="Calibri" w:hAnsi="Calibri" w:cs="Calibri"/>
                <w:bCs/>
                <w:sz w:val="20"/>
                <w:szCs w:val="20"/>
              </w:rPr>
              <w:t>Քաջազնունի 9</w:t>
            </w:r>
            <w:r w:rsidRPr="00205B56">
              <w:rPr>
                <w:rFonts w:ascii="Calibri" w:hAnsi="Calibri" w:cs="Calibri"/>
                <w:bCs/>
                <w:sz w:val="20"/>
                <w:szCs w:val="20"/>
              </w:rPr>
              <w:t xml:space="preserve">, </w:t>
            </w:r>
            <w:r w:rsidRPr="002043D4">
              <w:rPr>
                <w:rFonts w:ascii="Calibri" w:hAnsi="Calibri" w:cs="Calibri"/>
                <w:bCs/>
                <w:sz w:val="20"/>
                <w:szCs w:val="20"/>
              </w:rPr>
              <w:t>Միքայել Չայլախյան 67</w:t>
            </w:r>
            <w:r>
              <w:rPr>
                <w:rFonts w:ascii="Calibri" w:hAnsi="Calibri" w:cs="Calibri"/>
                <w:bCs/>
                <w:sz w:val="20"/>
                <w:szCs w:val="20"/>
                <w:lang w:val="hy-AM"/>
              </w:rPr>
              <w:t>, Զաքյան 2 Բ</w:t>
            </w:r>
          </w:p>
        </w:tc>
      </w:tr>
    </w:tbl>
    <w:p w14:paraId="51F6A5C6" w14:textId="77777777" w:rsidR="000D54CB" w:rsidRPr="000D54CB" w:rsidRDefault="000D54CB" w:rsidP="00032D5D">
      <w:pPr>
        <w:jc w:val="center"/>
        <w:rPr>
          <w:rFonts w:ascii="GHEA Grapalat" w:hAnsi="GHEA Grapalat" w:cs="Sylfaen"/>
          <w:b/>
          <w:bCs/>
          <w:color w:val="000000"/>
        </w:rPr>
      </w:pPr>
    </w:p>
    <w:p w14:paraId="566BB9E5" w14:textId="77777777" w:rsidR="000D54CB" w:rsidRDefault="000D54CB" w:rsidP="00032D5D">
      <w:pPr>
        <w:jc w:val="center"/>
        <w:rPr>
          <w:rFonts w:ascii="GHEA Grapalat" w:hAnsi="GHEA Grapalat" w:cs="Sylfaen"/>
          <w:b/>
          <w:bCs/>
          <w:color w:val="000000"/>
          <w:lang w:val="hy-AM"/>
        </w:rPr>
      </w:pPr>
    </w:p>
    <w:p w14:paraId="63ECEDE3" w14:textId="77777777" w:rsidR="000D54CB" w:rsidRDefault="000D54CB" w:rsidP="00032D5D">
      <w:pPr>
        <w:jc w:val="center"/>
        <w:rPr>
          <w:rFonts w:ascii="GHEA Grapalat" w:hAnsi="GHEA Grapalat" w:cs="Sylfaen"/>
          <w:b/>
          <w:bCs/>
          <w:color w:val="000000"/>
          <w:lang w:val="hy-AM"/>
        </w:rPr>
      </w:pPr>
    </w:p>
    <w:p w14:paraId="273F8CE7" w14:textId="77777777" w:rsidR="000D54CB" w:rsidRDefault="000D54CB" w:rsidP="00032D5D">
      <w:pPr>
        <w:jc w:val="center"/>
        <w:rPr>
          <w:rFonts w:ascii="GHEA Grapalat" w:hAnsi="GHEA Grapalat" w:cs="Sylfaen"/>
          <w:b/>
          <w:bCs/>
          <w:color w:val="000000"/>
          <w:lang w:val="hy-AM"/>
        </w:rPr>
      </w:pPr>
    </w:p>
    <w:p w14:paraId="30BB8B8E" w14:textId="77777777" w:rsidR="000D54CB" w:rsidRDefault="000D54CB" w:rsidP="00032D5D">
      <w:pPr>
        <w:jc w:val="center"/>
        <w:rPr>
          <w:rFonts w:ascii="GHEA Grapalat" w:hAnsi="GHEA Grapalat" w:cs="Sylfaen"/>
          <w:b/>
          <w:bCs/>
          <w:color w:val="000000"/>
          <w:lang w:val="hy-AM"/>
        </w:rPr>
      </w:pPr>
    </w:p>
    <w:p w14:paraId="72516969" w14:textId="77777777" w:rsidR="000D54CB" w:rsidRDefault="000D54CB" w:rsidP="00032D5D">
      <w:pPr>
        <w:jc w:val="center"/>
        <w:rPr>
          <w:rFonts w:ascii="GHEA Grapalat" w:hAnsi="GHEA Grapalat" w:cs="Sylfaen"/>
          <w:b/>
          <w:bCs/>
          <w:color w:val="000000"/>
          <w:lang w:val="hy-AM"/>
        </w:rPr>
      </w:pPr>
    </w:p>
    <w:p w14:paraId="6822D046" w14:textId="77777777" w:rsidR="000D54CB" w:rsidRDefault="000D54CB" w:rsidP="00032D5D">
      <w:pPr>
        <w:jc w:val="center"/>
        <w:rPr>
          <w:rFonts w:ascii="GHEA Grapalat" w:hAnsi="GHEA Grapalat" w:cs="Sylfaen"/>
          <w:b/>
          <w:bCs/>
          <w:color w:val="000000"/>
          <w:lang w:val="hy-AM"/>
        </w:rPr>
      </w:pPr>
    </w:p>
    <w:p w14:paraId="10A8F082" w14:textId="77777777" w:rsidR="000D54CB" w:rsidRPr="000D54CB" w:rsidRDefault="000D54CB" w:rsidP="00032D5D">
      <w:pPr>
        <w:jc w:val="center"/>
        <w:rPr>
          <w:rFonts w:ascii="GHEA Grapalat" w:hAnsi="GHEA Grapalat" w:cs="Sylfaen"/>
          <w:b/>
          <w:bCs/>
          <w:color w:val="000000"/>
          <w:lang w:val="hy-AM"/>
        </w:rPr>
      </w:pPr>
    </w:p>
    <w:p w14:paraId="52C32A8E" w14:textId="77777777" w:rsidR="0059189E" w:rsidRPr="005047E3" w:rsidRDefault="0059189E" w:rsidP="00032D5D">
      <w:pPr>
        <w:jc w:val="center"/>
        <w:rPr>
          <w:rFonts w:ascii="GHEA Grapalat" w:hAnsi="GHEA Grapalat" w:cs="Sylfaen"/>
          <w:b/>
          <w:bCs/>
          <w:color w:val="000000"/>
        </w:rPr>
      </w:pPr>
    </w:p>
    <w:p w14:paraId="6F173939" w14:textId="77777777" w:rsidR="0059189E" w:rsidRPr="005047E3" w:rsidRDefault="0059189E" w:rsidP="00032D5D">
      <w:pPr>
        <w:jc w:val="center"/>
        <w:rPr>
          <w:rFonts w:ascii="GHEA Grapalat" w:hAnsi="GHEA Grapalat" w:cs="Sylfaen"/>
          <w:b/>
          <w:bCs/>
          <w:color w:val="000000"/>
        </w:rPr>
      </w:pPr>
    </w:p>
    <w:p w14:paraId="649A5338" w14:textId="77777777" w:rsidR="005047E3" w:rsidRDefault="005047E3" w:rsidP="005047E3">
      <w:pPr>
        <w:tabs>
          <w:tab w:val="left" w:pos="1276"/>
        </w:tabs>
        <w:ind w:left="851" w:right="567"/>
        <w:rPr>
          <w:rFonts w:ascii="GHEA Grapalat" w:hAnsi="GHEA Grapalat" w:cs="Sylfaen"/>
          <w:bCs/>
          <w:iCs/>
          <w:color w:val="000000" w:themeColor="text1"/>
        </w:rPr>
      </w:pPr>
      <w:r w:rsidRPr="005E3174">
        <w:rPr>
          <w:rFonts w:ascii="GHEA Grapalat" w:hAnsi="GHEA Grapalat" w:cs="Sylfaen"/>
          <w:bCs/>
          <w:iCs/>
          <w:color w:val="000000" w:themeColor="text1"/>
        </w:rPr>
        <w:t xml:space="preserve">Для исполнения работ требуются лицензия и Вкладыши в лицензию: </w:t>
      </w:r>
    </w:p>
    <w:p w14:paraId="0F7764F6" w14:textId="77777777" w:rsidR="005047E3" w:rsidRPr="005E3174" w:rsidRDefault="005047E3" w:rsidP="005047E3">
      <w:pPr>
        <w:tabs>
          <w:tab w:val="left" w:pos="1276"/>
        </w:tabs>
        <w:ind w:left="851" w:right="567"/>
        <w:rPr>
          <w:rFonts w:ascii="GHEA Grapalat" w:hAnsi="GHEA Grapalat" w:cs="Sylfaen"/>
          <w:bCs/>
          <w:iCs/>
          <w:color w:val="000000" w:themeColor="text1"/>
        </w:rPr>
      </w:pPr>
      <w:r w:rsidRPr="005E3174">
        <w:rPr>
          <w:rFonts w:ascii="GHEA Grapalat" w:hAnsi="GHEA Grapalat" w:cs="Sylfaen"/>
          <w:bCs/>
          <w:iCs/>
          <w:color w:val="000000" w:themeColor="text1"/>
        </w:rPr>
        <w:lastRenderedPageBreak/>
        <w:t>Вкладыши в лицензию код 08 водоснабжение и водоотведение (внутренние и наружные сети водоснабжения и водоотведения, гидромелиорация) лицензия 3-го класса,</w:t>
      </w:r>
    </w:p>
    <w:p w14:paraId="7268EE22" w14:textId="77777777" w:rsidR="005047E3" w:rsidRPr="005E3174" w:rsidRDefault="005047E3">
      <w:pPr>
        <w:pStyle w:val="ListParagraph"/>
        <w:numPr>
          <w:ilvl w:val="0"/>
          <w:numId w:val="10"/>
        </w:numPr>
        <w:tabs>
          <w:tab w:val="left" w:pos="1134"/>
        </w:tabs>
        <w:suppressAutoHyphens/>
        <w:spacing w:after="160" w:line="259" w:lineRule="auto"/>
        <w:ind w:left="851" w:right="567" w:firstLine="0"/>
        <w:contextualSpacing/>
        <w:rPr>
          <w:rFonts w:ascii="GHEA Grapalat" w:hAnsi="GHEA Grapalat" w:cs="Sylfaen"/>
          <w:bCs/>
          <w:iCs/>
          <w:color w:val="000000" w:themeColor="text1"/>
        </w:rPr>
      </w:pPr>
      <w:r w:rsidRPr="005E3174">
        <w:rPr>
          <w:rFonts w:ascii="GHEA Grapalat" w:hAnsi="GHEA Grapalat" w:cs="Sylfaen"/>
          <w:bCs/>
          <w:iCs/>
          <w:color w:val="000000" w:themeColor="text1"/>
        </w:rPr>
        <w:t>Вкладыши в лицензию код 04 жилые, общественные и промышленные сооружения, лицензия 2-го класса,</w:t>
      </w:r>
    </w:p>
    <w:p w14:paraId="3DD6DBDF" w14:textId="77777777" w:rsidR="00D86A06" w:rsidRDefault="00D86A06" w:rsidP="00032D5D">
      <w:pPr>
        <w:jc w:val="center"/>
        <w:rPr>
          <w:rFonts w:ascii="GHEA Grapalat" w:hAnsi="GHEA Grapalat" w:cs="Sylfaen"/>
          <w:b/>
          <w:bCs/>
          <w:color w:val="000000"/>
        </w:rPr>
      </w:pPr>
    </w:p>
    <w:p w14:paraId="2DC12A2E" w14:textId="77777777" w:rsidR="0064415D" w:rsidRDefault="0064415D" w:rsidP="00032D5D">
      <w:pPr>
        <w:jc w:val="center"/>
        <w:rPr>
          <w:rFonts w:ascii="GHEA Grapalat" w:hAnsi="GHEA Grapalat" w:cs="Sylfaen"/>
          <w:b/>
          <w:bCs/>
          <w:color w:val="000000"/>
        </w:rPr>
      </w:pPr>
    </w:p>
    <w:p w14:paraId="13350671" w14:textId="77777777" w:rsidR="00A67C15" w:rsidRDefault="00A67C15" w:rsidP="00032D5D">
      <w:pPr>
        <w:jc w:val="center"/>
        <w:rPr>
          <w:rFonts w:ascii="GHEA Grapalat" w:hAnsi="GHEA Grapalat" w:cs="Sylfaen"/>
          <w:b/>
          <w:bCs/>
          <w:color w:val="000000"/>
        </w:rPr>
      </w:pPr>
    </w:p>
    <w:p w14:paraId="0E14E753" w14:textId="77777777" w:rsidR="00A67C15" w:rsidRDefault="00A67C15" w:rsidP="00032D5D">
      <w:pPr>
        <w:jc w:val="center"/>
        <w:rPr>
          <w:rFonts w:ascii="GHEA Grapalat" w:hAnsi="GHEA Grapalat" w:cs="Sylfaen"/>
          <w:b/>
          <w:bCs/>
          <w:color w:val="000000"/>
        </w:rPr>
      </w:pPr>
    </w:p>
    <w:p w14:paraId="0342159D" w14:textId="77777777" w:rsidR="00A67C15" w:rsidRDefault="00A67C15" w:rsidP="00032D5D">
      <w:pPr>
        <w:jc w:val="center"/>
        <w:rPr>
          <w:rFonts w:ascii="GHEA Grapalat" w:hAnsi="GHEA Grapalat" w:cs="Sylfaen"/>
          <w:b/>
          <w:bCs/>
          <w:color w:val="000000"/>
        </w:rPr>
      </w:pPr>
    </w:p>
    <w:p w14:paraId="5C34B7A8" w14:textId="77777777" w:rsidR="00A67C15" w:rsidRDefault="00A67C15" w:rsidP="00032D5D">
      <w:pPr>
        <w:jc w:val="center"/>
        <w:rPr>
          <w:rFonts w:ascii="GHEA Grapalat" w:hAnsi="GHEA Grapalat" w:cs="Sylfaen"/>
          <w:b/>
          <w:bCs/>
          <w:color w:val="000000"/>
        </w:rPr>
      </w:pPr>
    </w:p>
    <w:p w14:paraId="7ADC0614" w14:textId="77777777" w:rsidR="00A67C15" w:rsidRDefault="00A67C15" w:rsidP="00032D5D">
      <w:pPr>
        <w:jc w:val="center"/>
        <w:rPr>
          <w:rFonts w:ascii="GHEA Grapalat" w:hAnsi="GHEA Grapalat" w:cs="Sylfaen"/>
          <w:b/>
          <w:bCs/>
          <w:color w:val="000000"/>
        </w:rPr>
      </w:pPr>
    </w:p>
    <w:p w14:paraId="31B4DDCE" w14:textId="77777777" w:rsidR="00A67C15" w:rsidRDefault="00A67C15" w:rsidP="00032D5D">
      <w:pPr>
        <w:jc w:val="center"/>
        <w:rPr>
          <w:rFonts w:ascii="GHEA Grapalat" w:hAnsi="GHEA Grapalat" w:cs="Sylfaen"/>
          <w:b/>
          <w:bCs/>
          <w:color w:val="000000"/>
        </w:rPr>
      </w:pPr>
    </w:p>
    <w:p w14:paraId="68F8F637" w14:textId="77777777" w:rsidR="00A67C15" w:rsidRPr="00D86A06" w:rsidRDefault="00A67C15" w:rsidP="00032D5D">
      <w:pPr>
        <w:jc w:val="center"/>
        <w:rPr>
          <w:rFonts w:ascii="GHEA Grapalat" w:hAnsi="GHEA Grapalat" w:cs="Sylfaen"/>
          <w:b/>
          <w:bCs/>
          <w:color w:val="000000"/>
        </w:rPr>
      </w:pPr>
    </w:p>
    <w:p w14:paraId="76BDDE43" w14:textId="348428CE" w:rsidR="00D86A06" w:rsidRPr="00D86A06" w:rsidRDefault="00D86A06" w:rsidP="00032D5D">
      <w:pPr>
        <w:widowControl w:val="0"/>
        <w:ind w:firstLine="567"/>
        <w:jc w:val="center"/>
        <w:rPr>
          <w:rFonts w:ascii="GHEA Grapalat" w:hAnsi="GHEA Grapalat" w:cs="Sylfaen"/>
          <w:b/>
          <w:bCs/>
          <w:color w:val="000000"/>
        </w:rPr>
      </w:pPr>
    </w:p>
    <w:tbl>
      <w:tblPr>
        <w:tblW w:w="9639" w:type="dxa"/>
        <w:jc w:val="center"/>
        <w:tblLook w:val="0000" w:firstRow="0" w:lastRow="0" w:firstColumn="0" w:lastColumn="0" w:noHBand="0" w:noVBand="0"/>
      </w:tblPr>
      <w:tblGrid>
        <w:gridCol w:w="4536"/>
        <w:gridCol w:w="760"/>
        <w:gridCol w:w="4343"/>
      </w:tblGrid>
      <w:tr w:rsidR="00BB28C8" w:rsidRPr="00D86A06" w14:paraId="42AE0D35" w14:textId="77777777" w:rsidTr="00FA2C2D">
        <w:trPr>
          <w:jc w:val="center"/>
        </w:trPr>
        <w:tc>
          <w:tcPr>
            <w:tcW w:w="4536" w:type="dxa"/>
          </w:tcPr>
          <w:p w14:paraId="44F0832E" w14:textId="77777777" w:rsidR="00BB28C8" w:rsidRPr="00D86A06" w:rsidRDefault="00BB28C8" w:rsidP="00032D5D">
            <w:pPr>
              <w:widowControl w:val="0"/>
              <w:ind w:firstLine="34"/>
              <w:jc w:val="center"/>
              <w:rPr>
                <w:rFonts w:ascii="GHEA Grapalat" w:hAnsi="GHEA Grapalat" w:cs="Sylfaen"/>
                <w:b/>
                <w:bCs/>
              </w:rPr>
            </w:pPr>
            <w:r w:rsidRPr="00D86A06">
              <w:rPr>
                <w:rFonts w:ascii="GHEA Grapalat" w:hAnsi="GHEA Grapalat"/>
                <w:b/>
              </w:rPr>
              <w:t>ЗАКАЗЧИК</w:t>
            </w:r>
          </w:p>
          <w:p w14:paraId="59E5545A" w14:textId="77777777" w:rsidR="00BB28C8" w:rsidRPr="00D86A06" w:rsidRDefault="00BB28C8" w:rsidP="00032D5D">
            <w:pPr>
              <w:widowControl w:val="0"/>
              <w:ind w:firstLine="34"/>
              <w:jc w:val="center"/>
              <w:rPr>
                <w:rFonts w:ascii="GHEA Grapalat" w:hAnsi="GHEA Grapalat"/>
                <w:lang w:val="en-US"/>
              </w:rPr>
            </w:pPr>
            <w:r w:rsidRPr="00D86A06">
              <w:rPr>
                <w:rFonts w:ascii="GHEA Grapalat" w:hAnsi="GHEA Grapalat"/>
                <w:lang w:val="en-US"/>
              </w:rPr>
              <w:t>_______________________</w:t>
            </w:r>
          </w:p>
          <w:p w14:paraId="4DE1D5F7" w14:textId="77777777" w:rsidR="00BB28C8" w:rsidRPr="00D86A06" w:rsidRDefault="00BB28C8" w:rsidP="00032D5D">
            <w:pPr>
              <w:widowControl w:val="0"/>
              <w:ind w:firstLine="34"/>
              <w:jc w:val="center"/>
              <w:rPr>
                <w:rFonts w:ascii="GHEA Grapalat" w:hAnsi="GHEA Grapalat"/>
                <w:vertAlign w:val="superscript"/>
              </w:rPr>
            </w:pPr>
            <w:r w:rsidRPr="00D86A06">
              <w:rPr>
                <w:rFonts w:ascii="GHEA Grapalat" w:hAnsi="GHEA Grapalat"/>
                <w:vertAlign w:val="superscript"/>
              </w:rPr>
              <w:t>/подпись/</w:t>
            </w:r>
          </w:p>
          <w:p w14:paraId="6BDA3354" w14:textId="77777777" w:rsidR="00BB28C8" w:rsidRPr="00D86A06" w:rsidRDefault="00BB28C8" w:rsidP="00032D5D">
            <w:pPr>
              <w:widowControl w:val="0"/>
              <w:ind w:firstLine="34"/>
              <w:jc w:val="center"/>
              <w:rPr>
                <w:rFonts w:ascii="GHEA Grapalat" w:hAnsi="GHEA Grapalat"/>
              </w:rPr>
            </w:pPr>
            <w:r w:rsidRPr="00D86A06">
              <w:rPr>
                <w:rFonts w:ascii="GHEA Grapalat" w:hAnsi="GHEA Grapalat"/>
              </w:rPr>
              <w:t>М. П.</w:t>
            </w:r>
          </w:p>
        </w:tc>
        <w:tc>
          <w:tcPr>
            <w:tcW w:w="760" w:type="dxa"/>
          </w:tcPr>
          <w:p w14:paraId="2CF00C1C" w14:textId="77777777" w:rsidR="00BB28C8" w:rsidRPr="00D86A06" w:rsidRDefault="00BB28C8" w:rsidP="00032D5D">
            <w:pPr>
              <w:widowControl w:val="0"/>
              <w:ind w:firstLine="34"/>
              <w:jc w:val="center"/>
              <w:rPr>
                <w:rFonts w:ascii="GHEA Grapalat" w:hAnsi="GHEA Grapalat"/>
              </w:rPr>
            </w:pPr>
          </w:p>
        </w:tc>
        <w:tc>
          <w:tcPr>
            <w:tcW w:w="4343" w:type="dxa"/>
          </w:tcPr>
          <w:p w14:paraId="100D6BE9" w14:textId="77777777" w:rsidR="00BB28C8" w:rsidRPr="00D86A06" w:rsidRDefault="00BB28C8" w:rsidP="00032D5D">
            <w:pPr>
              <w:widowControl w:val="0"/>
              <w:ind w:firstLine="34"/>
              <w:jc w:val="center"/>
              <w:rPr>
                <w:rFonts w:ascii="GHEA Grapalat" w:hAnsi="GHEA Grapalat" w:cs="Sylfaen"/>
                <w:b/>
                <w:bCs/>
              </w:rPr>
            </w:pPr>
            <w:r w:rsidRPr="00D86A06">
              <w:rPr>
                <w:rFonts w:ascii="GHEA Grapalat" w:hAnsi="GHEA Grapalat"/>
                <w:b/>
              </w:rPr>
              <w:t>ПОДРЯДЧИК</w:t>
            </w:r>
          </w:p>
          <w:p w14:paraId="6DF18609" w14:textId="77777777" w:rsidR="00BB28C8" w:rsidRPr="00D86A06" w:rsidRDefault="00BB28C8" w:rsidP="00032D5D">
            <w:pPr>
              <w:widowControl w:val="0"/>
              <w:ind w:firstLine="34"/>
              <w:jc w:val="center"/>
              <w:rPr>
                <w:rFonts w:ascii="GHEA Grapalat" w:hAnsi="GHEA Grapalat"/>
                <w:lang w:val="en-US"/>
              </w:rPr>
            </w:pPr>
            <w:r w:rsidRPr="00D86A06">
              <w:rPr>
                <w:rFonts w:ascii="GHEA Grapalat" w:hAnsi="GHEA Grapalat"/>
                <w:lang w:val="en-US"/>
              </w:rPr>
              <w:t>___________________</w:t>
            </w:r>
          </w:p>
          <w:p w14:paraId="65AFF08B" w14:textId="77777777" w:rsidR="00BB28C8" w:rsidRPr="00D86A06" w:rsidRDefault="00BB28C8" w:rsidP="00032D5D">
            <w:pPr>
              <w:widowControl w:val="0"/>
              <w:ind w:firstLine="34"/>
              <w:jc w:val="center"/>
              <w:rPr>
                <w:rFonts w:ascii="GHEA Grapalat" w:hAnsi="GHEA Grapalat"/>
                <w:vertAlign w:val="superscript"/>
              </w:rPr>
            </w:pPr>
            <w:r w:rsidRPr="00D86A06">
              <w:rPr>
                <w:rFonts w:ascii="GHEA Grapalat" w:hAnsi="GHEA Grapalat"/>
                <w:vertAlign w:val="superscript"/>
              </w:rPr>
              <w:t>/подпись/</w:t>
            </w:r>
          </w:p>
          <w:p w14:paraId="29ABE647" w14:textId="77777777" w:rsidR="00BB28C8" w:rsidRPr="00D86A06" w:rsidRDefault="00BB28C8" w:rsidP="00032D5D">
            <w:pPr>
              <w:widowControl w:val="0"/>
              <w:ind w:firstLine="34"/>
              <w:jc w:val="center"/>
              <w:rPr>
                <w:rFonts w:ascii="GHEA Grapalat" w:hAnsi="GHEA Grapalat"/>
              </w:rPr>
            </w:pPr>
            <w:r w:rsidRPr="00D86A06">
              <w:rPr>
                <w:rFonts w:ascii="GHEA Grapalat" w:hAnsi="GHEA Grapalat"/>
              </w:rPr>
              <w:t>М. П.</w:t>
            </w:r>
          </w:p>
        </w:tc>
      </w:tr>
    </w:tbl>
    <w:p w14:paraId="122EE7E6" w14:textId="77777777" w:rsidR="00A67C15" w:rsidRDefault="00A67C15" w:rsidP="00032D5D">
      <w:pPr>
        <w:widowControl w:val="0"/>
        <w:ind w:firstLine="567"/>
        <w:jc w:val="right"/>
        <w:rPr>
          <w:rFonts w:ascii="GHEA Grapalat" w:hAnsi="GHEA Grapalat"/>
          <w:i/>
        </w:rPr>
        <w:sectPr w:rsidR="00A67C15" w:rsidSect="00A67C15">
          <w:footnotePr>
            <w:pos w:val="beneathText"/>
          </w:footnotePr>
          <w:type w:val="nextColumn"/>
          <w:pgSz w:w="16840" w:h="11907" w:orient="landscape" w:code="9"/>
          <w:pgMar w:top="1411" w:right="907" w:bottom="1411" w:left="634" w:header="562" w:footer="562" w:gutter="0"/>
          <w:cols w:space="720"/>
          <w:docGrid w:linePitch="326"/>
        </w:sectPr>
      </w:pPr>
    </w:p>
    <w:p w14:paraId="2A3D74CF" w14:textId="77777777" w:rsidR="00BB28C8" w:rsidRDefault="00BB28C8" w:rsidP="00032D5D">
      <w:pPr>
        <w:widowControl w:val="0"/>
        <w:ind w:firstLine="567"/>
        <w:jc w:val="right"/>
        <w:rPr>
          <w:rFonts w:ascii="GHEA Grapalat" w:hAnsi="GHEA Grapalat"/>
          <w:i/>
        </w:rPr>
      </w:pPr>
    </w:p>
    <w:p w14:paraId="12B6F8C7" w14:textId="77777777" w:rsidR="00BB28C8" w:rsidRDefault="00BB28C8" w:rsidP="00032D5D">
      <w:pPr>
        <w:rPr>
          <w:rFonts w:ascii="GHEA Grapalat" w:hAnsi="GHEA Grapalat"/>
          <w:i/>
        </w:rPr>
      </w:pPr>
      <w:r>
        <w:rPr>
          <w:rFonts w:ascii="GHEA Grapalat" w:hAnsi="GHEA Grapalat"/>
          <w:i/>
        </w:rPr>
        <w:br w:type="page"/>
      </w:r>
    </w:p>
    <w:p w14:paraId="10729A07"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032D5D">
      <w:pPr>
        <w:widowControl w:val="0"/>
        <w:ind w:firstLine="567"/>
        <w:jc w:val="center"/>
        <w:rPr>
          <w:rFonts w:ascii="GHEA Grapalat" w:hAnsi="GHEA Grapalat" w:cs="Sylfaen"/>
          <w:b/>
        </w:rPr>
      </w:pPr>
    </w:p>
    <w:p w14:paraId="54238E4F" w14:textId="77777777" w:rsidR="00BB28C8" w:rsidRPr="009F3DC7" w:rsidRDefault="00BB28C8" w:rsidP="00032D5D">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032D5D">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11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2623"/>
        <w:gridCol w:w="1356"/>
        <w:gridCol w:w="236"/>
        <w:gridCol w:w="3596"/>
        <w:gridCol w:w="1925"/>
        <w:gridCol w:w="7"/>
        <w:gridCol w:w="895"/>
      </w:tblGrid>
      <w:tr w:rsidR="00BB28C8" w:rsidRPr="009F3DC7" w14:paraId="3B0B6619" w14:textId="77777777" w:rsidTr="00F80C6A">
        <w:trPr>
          <w:gridAfter w:val="1"/>
          <w:wAfter w:w="895" w:type="dxa"/>
          <w:cantSplit/>
          <w:jc w:val="center"/>
        </w:trPr>
        <w:tc>
          <w:tcPr>
            <w:tcW w:w="747" w:type="dxa"/>
            <w:vMerge w:val="restart"/>
            <w:vAlign w:val="center"/>
          </w:tcPr>
          <w:p w14:paraId="60419F0F"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 п/п</w:t>
            </w:r>
          </w:p>
        </w:tc>
        <w:tc>
          <w:tcPr>
            <w:tcW w:w="2623" w:type="dxa"/>
            <w:vMerge w:val="restart"/>
            <w:vAlign w:val="center"/>
          </w:tcPr>
          <w:p w14:paraId="507FF8C3"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7120" w:type="dxa"/>
            <w:gridSpan w:val="5"/>
            <w:vAlign w:val="center"/>
          </w:tcPr>
          <w:p w14:paraId="6D96536D" w14:textId="77777777" w:rsidR="00BB28C8" w:rsidRPr="00517562" w:rsidRDefault="00BB28C8" w:rsidP="00032D5D">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8"/>
              <w:t>**</w:t>
            </w:r>
          </w:p>
        </w:tc>
      </w:tr>
      <w:tr w:rsidR="00BB28C8" w:rsidRPr="009F3DC7" w14:paraId="25F1DA24" w14:textId="77777777" w:rsidTr="00F80C6A">
        <w:trPr>
          <w:gridAfter w:val="1"/>
          <w:wAfter w:w="895" w:type="dxa"/>
          <w:cantSplit/>
          <w:trHeight w:val="586"/>
          <w:jc w:val="center"/>
        </w:trPr>
        <w:tc>
          <w:tcPr>
            <w:tcW w:w="747" w:type="dxa"/>
            <w:vMerge/>
            <w:vAlign w:val="center"/>
          </w:tcPr>
          <w:p w14:paraId="3F589D55" w14:textId="77777777" w:rsidR="00BB28C8" w:rsidRPr="00517562" w:rsidRDefault="00BB28C8" w:rsidP="00032D5D">
            <w:pPr>
              <w:widowControl w:val="0"/>
              <w:jc w:val="both"/>
              <w:rPr>
                <w:rFonts w:ascii="GHEA Grapalat" w:hAnsi="GHEA Grapalat"/>
                <w:sz w:val="20"/>
                <w:szCs w:val="20"/>
              </w:rPr>
            </w:pPr>
          </w:p>
        </w:tc>
        <w:tc>
          <w:tcPr>
            <w:tcW w:w="2623" w:type="dxa"/>
            <w:vMerge/>
          </w:tcPr>
          <w:p w14:paraId="45988DF6" w14:textId="77777777" w:rsidR="00BB28C8" w:rsidRPr="00517562" w:rsidRDefault="00BB28C8" w:rsidP="00032D5D">
            <w:pPr>
              <w:widowControl w:val="0"/>
              <w:rPr>
                <w:rFonts w:ascii="GHEA Grapalat" w:hAnsi="GHEA Grapalat"/>
                <w:sz w:val="20"/>
                <w:szCs w:val="20"/>
              </w:rPr>
            </w:pPr>
          </w:p>
        </w:tc>
        <w:tc>
          <w:tcPr>
            <w:tcW w:w="5188" w:type="dxa"/>
            <w:gridSpan w:val="3"/>
            <w:vAlign w:val="center"/>
          </w:tcPr>
          <w:p w14:paraId="088AE62B"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Начало</w:t>
            </w:r>
          </w:p>
        </w:tc>
        <w:tc>
          <w:tcPr>
            <w:tcW w:w="1932" w:type="dxa"/>
            <w:gridSpan w:val="2"/>
            <w:vAlign w:val="center"/>
          </w:tcPr>
          <w:p w14:paraId="53ACC441"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Конец</w:t>
            </w:r>
          </w:p>
        </w:tc>
      </w:tr>
      <w:tr w:rsidR="00F80C6A" w:rsidRPr="009F3DC7" w14:paraId="3AC1B90F" w14:textId="77777777" w:rsidTr="005601FE">
        <w:trPr>
          <w:gridAfter w:val="2"/>
          <w:wAfter w:w="902" w:type="dxa"/>
          <w:trHeight w:val="586"/>
          <w:jc w:val="center"/>
        </w:trPr>
        <w:tc>
          <w:tcPr>
            <w:tcW w:w="747" w:type="dxa"/>
            <w:vAlign w:val="center"/>
          </w:tcPr>
          <w:p w14:paraId="4A4A5977" w14:textId="725A3E43" w:rsidR="00F80C6A" w:rsidRPr="00EA4A71" w:rsidRDefault="00F80C6A" w:rsidP="00032D5D">
            <w:pPr>
              <w:widowControl w:val="0"/>
              <w:rPr>
                <w:rFonts w:ascii="GHEA Grapalat" w:hAnsi="GHEA Grapalat" w:cs="Calibri"/>
                <w:color w:val="000000"/>
                <w:sz w:val="20"/>
                <w:szCs w:val="20"/>
                <w:lang w:val="hy-AM"/>
              </w:rPr>
            </w:pPr>
          </w:p>
        </w:tc>
        <w:tc>
          <w:tcPr>
            <w:tcW w:w="2623" w:type="dxa"/>
            <w:vAlign w:val="center"/>
          </w:tcPr>
          <w:p w14:paraId="21570186" w14:textId="56D1A663" w:rsidR="00F80C6A" w:rsidRPr="005601FE" w:rsidRDefault="0064415D" w:rsidP="005601FE">
            <w:pPr>
              <w:widowControl w:val="0"/>
              <w:jc w:val="center"/>
              <w:rPr>
                <w:rFonts w:ascii="GHEA Grapalat" w:hAnsi="GHEA Grapalat" w:cs="Calibri"/>
                <w:color w:val="000000"/>
                <w:sz w:val="20"/>
                <w:szCs w:val="20"/>
              </w:rPr>
            </w:pPr>
            <w:r w:rsidRPr="005601FE">
              <w:rPr>
                <w:rFonts w:ascii="GHEA Grapalat" w:hAnsi="GHEA Grapalat" w:cs="Calibri"/>
                <w:color w:val="000000"/>
                <w:sz w:val="20"/>
                <w:szCs w:val="20"/>
              </w:rPr>
              <w:t>приобретение строительных работ по капитальному ремонту и обслуживанию дворовых территорий и площадок на территории административного района Кентрон города Ереван</w:t>
            </w:r>
          </w:p>
        </w:tc>
        <w:tc>
          <w:tcPr>
            <w:tcW w:w="5188" w:type="dxa"/>
            <w:gridSpan w:val="3"/>
            <w:vAlign w:val="center"/>
          </w:tcPr>
          <w:p w14:paraId="21E23C9C" w14:textId="7CDBBB22" w:rsidR="00F80C6A" w:rsidRPr="005601FE" w:rsidRDefault="0059189E" w:rsidP="005601FE">
            <w:pPr>
              <w:widowControl w:val="0"/>
              <w:jc w:val="center"/>
              <w:rPr>
                <w:rFonts w:ascii="GHEA Grapalat" w:hAnsi="GHEA Grapalat" w:cs="Calibri"/>
                <w:color w:val="000000"/>
                <w:sz w:val="20"/>
                <w:szCs w:val="20"/>
              </w:rPr>
            </w:pPr>
            <w:r w:rsidRPr="0059189E">
              <w:rPr>
                <w:rFonts w:ascii="GHEA Grapalat" w:hAnsi="GHEA Grapalat" w:cs="Calibri"/>
                <w:color w:val="000000"/>
                <w:sz w:val="20"/>
                <w:szCs w:val="20"/>
              </w:rPr>
              <w:t>Работы, предусмотренные договором, начинаются со дня вступления в силу договоров на строительные работы и оказание услуг по техническому надзору</w:t>
            </w:r>
          </w:p>
        </w:tc>
        <w:tc>
          <w:tcPr>
            <w:tcW w:w="1925" w:type="dxa"/>
            <w:vAlign w:val="center"/>
          </w:tcPr>
          <w:p w14:paraId="7F3BF8B8" w14:textId="08858D3C" w:rsidR="00F80C6A" w:rsidRPr="005601FE" w:rsidRDefault="00707E0C" w:rsidP="005601FE">
            <w:pPr>
              <w:widowControl w:val="0"/>
              <w:jc w:val="center"/>
              <w:rPr>
                <w:rFonts w:ascii="GHEA Grapalat" w:hAnsi="GHEA Grapalat" w:cs="Calibri"/>
                <w:color w:val="000000"/>
                <w:sz w:val="20"/>
                <w:szCs w:val="20"/>
              </w:rPr>
            </w:pPr>
            <w:r w:rsidRPr="00707E0C">
              <w:rPr>
                <w:rFonts w:ascii="GHEA Grapalat" w:hAnsi="GHEA Grapalat"/>
                <w:iCs/>
                <w:sz w:val="20"/>
                <w:szCs w:val="20"/>
                <w:lang w:val="hy-AM"/>
              </w:rPr>
              <w:t>до 70 календарных дней включительно</w:t>
            </w:r>
          </w:p>
        </w:tc>
      </w:tr>
      <w:tr w:rsidR="00BB28C8" w:rsidRPr="009F3DC7" w14:paraId="5C371962" w14:textId="77777777" w:rsidTr="00F80C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726" w:type="dxa"/>
            <w:gridSpan w:val="3"/>
          </w:tcPr>
          <w:p w14:paraId="353CBF34"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032D5D">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032D5D">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c>
          <w:tcPr>
            <w:tcW w:w="236" w:type="dxa"/>
          </w:tcPr>
          <w:p w14:paraId="336CF81D" w14:textId="77777777" w:rsidR="00BB28C8" w:rsidRPr="009F3DC7" w:rsidRDefault="00BB28C8" w:rsidP="00032D5D">
            <w:pPr>
              <w:widowControl w:val="0"/>
              <w:jc w:val="center"/>
              <w:rPr>
                <w:rFonts w:ascii="GHEA Grapalat" w:hAnsi="GHEA Grapalat"/>
              </w:rPr>
            </w:pPr>
          </w:p>
        </w:tc>
        <w:tc>
          <w:tcPr>
            <w:tcW w:w="6423" w:type="dxa"/>
            <w:gridSpan w:val="4"/>
          </w:tcPr>
          <w:p w14:paraId="767751B7"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032D5D">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032D5D">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r>
    </w:tbl>
    <w:p w14:paraId="07360B24" w14:textId="4ABC4BC0" w:rsidR="00264532" w:rsidRDefault="00264532" w:rsidP="00032D5D">
      <w:pPr>
        <w:widowControl w:val="0"/>
        <w:ind w:firstLine="567"/>
        <w:jc w:val="right"/>
        <w:rPr>
          <w:rFonts w:ascii="GHEA Grapalat" w:hAnsi="GHEA Grapalat"/>
          <w:i/>
        </w:rPr>
      </w:pPr>
    </w:p>
    <w:p w14:paraId="34B2D30D" w14:textId="4B576C71" w:rsidR="006725DE" w:rsidRDefault="006725DE" w:rsidP="00032D5D">
      <w:pPr>
        <w:widowControl w:val="0"/>
        <w:ind w:firstLine="567"/>
        <w:jc w:val="right"/>
        <w:rPr>
          <w:rFonts w:ascii="GHEA Grapalat" w:hAnsi="GHEA Grapalat"/>
          <w:i/>
        </w:rPr>
      </w:pPr>
    </w:p>
    <w:p w14:paraId="73E81944" w14:textId="2A1E4D53" w:rsidR="006725DE" w:rsidRDefault="006725DE" w:rsidP="00032D5D">
      <w:pPr>
        <w:widowControl w:val="0"/>
        <w:ind w:firstLine="567"/>
        <w:jc w:val="right"/>
        <w:rPr>
          <w:rFonts w:ascii="GHEA Grapalat" w:hAnsi="GHEA Grapalat"/>
          <w:i/>
        </w:rPr>
      </w:pPr>
    </w:p>
    <w:p w14:paraId="67893A4C" w14:textId="4FC7B930" w:rsidR="006725DE" w:rsidRDefault="006725DE" w:rsidP="00032D5D">
      <w:pPr>
        <w:widowControl w:val="0"/>
        <w:ind w:firstLine="567"/>
        <w:jc w:val="right"/>
        <w:rPr>
          <w:rFonts w:ascii="GHEA Grapalat" w:hAnsi="GHEA Grapalat"/>
          <w:i/>
        </w:rPr>
      </w:pPr>
    </w:p>
    <w:p w14:paraId="3C183809" w14:textId="082A83B2" w:rsidR="009508DF" w:rsidRDefault="009508DF" w:rsidP="00032D5D">
      <w:pPr>
        <w:widowControl w:val="0"/>
        <w:ind w:firstLine="567"/>
        <w:jc w:val="right"/>
        <w:rPr>
          <w:rFonts w:ascii="GHEA Grapalat" w:hAnsi="GHEA Grapalat"/>
          <w:i/>
        </w:rPr>
      </w:pPr>
    </w:p>
    <w:p w14:paraId="620AEFA5" w14:textId="58987EAE" w:rsidR="009508DF" w:rsidRDefault="009508DF" w:rsidP="00032D5D">
      <w:pPr>
        <w:widowControl w:val="0"/>
        <w:ind w:firstLine="567"/>
        <w:jc w:val="right"/>
        <w:rPr>
          <w:rFonts w:ascii="GHEA Grapalat" w:hAnsi="GHEA Grapalat"/>
          <w:i/>
        </w:rPr>
      </w:pPr>
    </w:p>
    <w:p w14:paraId="6D40CF12" w14:textId="6A54DB06" w:rsidR="009508DF" w:rsidRDefault="009508DF" w:rsidP="00032D5D">
      <w:pPr>
        <w:widowControl w:val="0"/>
        <w:ind w:firstLine="567"/>
        <w:jc w:val="right"/>
        <w:rPr>
          <w:rFonts w:ascii="GHEA Grapalat" w:hAnsi="GHEA Grapalat"/>
          <w:i/>
        </w:rPr>
      </w:pPr>
    </w:p>
    <w:p w14:paraId="54636E30" w14:textId="05870EB1" w:rsidR="009508DF" w:rsidRDefault="009508DF" w:rsidP="00032D5D">
      <w:pPr>
        <w:widowControl w:val="0"/>
        <w:ind w:firstLine="567"/>
        <w:jc w:val="right"/>
        <w:rPr>
          <w:rFonts w:ascii="GHEA Grapalat" w:hAnsi="GHEA Grapalat"/>
          <w:i/>
        </w:rPr>
      </w:pPr>
    </w:p>
    <w:p w14:paraId="4E604855" w14:textId="77777777" w:rsidR="00A63968" w:rsidRDefault="00A63968" w:rsidP="00032D5D">
      <w:pPr>
        <w:widowControl w:val="0"/>
        <w:ind w:firstLine="567"/>
        <w:jc w:val="right"/>
        <w:rPr>
          <w:rFonts w:ascii="GHEA Grapalat" w:hAnsi="GHEA Grapalat"/>
          <w:i/>
        </w:rPr>
      </w:pPr>
    </w:p>
    <w:p w14:paraId="182A76FD" w14:textId="77777777" w:rsidR="00A63968" w:rsidRDefault="00A63968" w:rsidP="00032D5D">
      <w:pPr>
        <w:widowControl w:val="0"/>
        <w:ind w:firstLine="567"/>
        <w:jc w:val="right"/>
        <w:rPr>
          <w:rFonts w:ascii="GHEA Grapalat" w:hAnsi="GHEA Grapalat"/>
          <w:i/>
        </w:rPr>
      </w:pPr>
    </w:p>
    <w:p w14:paraId="091E505A" w14:textId="77777777" w:rsidR="0059189E" w:rsidRDefault="0059189E" w:rsidP="00032D5D">
      <w:pPr>
        <w:widowControl w:val="0"/>
        <w:ind w:firstLine="567"/>
        <w:jc w:val="right"/>
        <w:rPr>
          <w:rFonts w:ascii="GHEA Grapalat" w:hAnsi="GHEA Grapalat"/>
          <w:i/>
          <w:lang w:val="en-US"/>
        </w:rPr>
      </w:pPr>
    </w:p>
    <w:p w14:paraId="1176BF71" w14:textId="77777777" w:rsidR="0059189E" w:rsidRDefault="0059189E" w:rsidP="00032D5D">
      <w:pPr>
        <w:widowControl w:val="0"/>
        <w:ind w:firstLine="567"/>
        <w:jc w:val="right"/>
        <w:rPr>
          <w:rFonts w:ascii="GHEA Grapalat" w:hAnsi="GHEA Grapalat"/>
          <w:i/>
          <w:lang w:val="en-US"/>
        </w:rPr>
      </w:pPr>
    </w:p>
    <w:p w14:paraId="40157C59" w14:textId="77777777" w:rsidR="0059189E" w:rsidRDefault="0059189E" w:rsidP="00032D5D">
      <w:pPr>
        <w:widowControl w:val="0"/>
        <w:ind w:firstLine="567"/>
        <w:jc w:val="right"/>
        <w:rPr>
          <w:rFonts w:ascii="GHEA Grapalat" w:hAnsi="GHEA Grapalat"/>
          <w:i/>
          <w:lang w:val="en-US"/>
        </w:rPr>
      </w:pPr>
    </w:p>
    <w:p w14:paraId="09B3A38E" w14:textId="77777777" w:rsidR="0059189E" w:rsidRDefault="0059189E" w:rsidP="00032D5D">
      <w:pPr>
        <w:widowControl w:val="0"/>
        <w:ind w:firstLine="567"/>
        <w:jc w:val="right"/>
        <w:rPr>
          <w:rFonts w:ascii="GHEA Grapalat" w:hAnsi="GHEA Grapalat"/>
          <w:i/>
          <w:lang w:val="en-US"/>
        </w:rPr>
      </w:pPr>
    </w:p>
    <w:p w14:paraId="5BC0A4D8" w14:textId="77777777" w:rsidR="0059189E" w:rsidRDefault="0059189E" w:rsidP="00032D5D">
      <w:pPr>
        <w:widowControl w:val="0"/>
        <w:ind w:firstLine="567"/>
        <w:jc w:val="right"/>
        <w:rPr>
          <w:rFonts w:ascii="GHEA Grapalat" w:hAnsi="GHEA Grapalat"/>
          <w:i/>
          <w:lang w:val="en-US"/>
        </w:rPr>
      </w:pPr>
    </w:p>
    <w:p w14:paraId="54A890A4" w14:textId="77777777" w:rsidR="0059189E" w:rsidRDefault="0059189E" w:rsidP="00032D5D">
      <w:pPr>
        <w:widowControl w:val="0"/>
        <w:ind w:firstLine="567"/>
        <w:jc w:val="right"/>
        <w:rPr>
          <w:rFonts w:ascii="GHEA Grapalat" w:hAnsi="GHEA Grapalat"/>
          <w:i/>
          <w:lang w:val="en-US"/>
        </w:rPr>
      </w:pPr>
    </w:p>
    <w:p w14:paraId="60A9423F" w14:textId="77777777" w:rsidR="0059189E" w:rsidRDefault="0059189E" w:rsidP="00032D5D">
      <w:pPr>
        <w:widowControl w:val="0"/>
        <w:ind w:firstLine="567"/>
        <w:jc w:val="right"/>
        <w:rPr>
          <w:rFonts w:ascii="GHEA Grapalat" w:hAnsi="GHEA Grapalat"/>
          <w:i/>
          <w:lang w:val="en-US"/>
        </w:rPr>
      </w:pPr>
    </w:p>
    <w:p w14:paraId="5F1DA8B7" w14:textId="77777777" w:rsidR="0059189E" w:rsidRDefault="0059189E" w:rsidP="00032D5D">
      <w:pPr>
        <w:widowControl w:val="0"/>
        <w:ind w:firstLine="567"/>
        <w:jc w:val="right"/>
        <w:rPr>
          <w:rFonts w:ascii="GHEA Grapalat" w:hAnsi="GHEA Grapalat"/>
          <w:i/>
          <w:lang w:val="en-US"/>
        </w:rPr>
      </w:pPr>
    </w:p>
    <w:p w14:paraId="628B8220" w14:textId="77777777" w:rsidR="0059189E" w:rsidRDefault="0059189E" w:rsidP="00032D5D">
      <w:pPr>
        <w:widowControl w:val="0"/>
        <w:ind w:firstLine="567"/>
        <w:jc w:val="right"/>
        <w:rPr>
          <w:rFonts w:ascii="GHEA Grapalat" w:hAnsi="GHEA Grapalat"/>
          <w:i/>
          <w:lang w:val="en-US"/>
        </w:rPr>
      </w:pPr>
    </w:p>
    <w:p w14:paraId="6F657D69" w14:textId="77777777" w:rsidR="0059189E" w:rsidRDefault="0059189E" w:rsidP="00032D5D">
      <w:pPr>
        <w:widowControl w:val="0"/>
        <w:ind w:firstLine="567"/>
        <w:jc w:val="right"/>
        <w:rPr>
          <w:rFonts w:ascii="GHEA Grapalat" w:hAnsi="GHEA Grapalat"/>
          <w:i/>
          <w:lang w:val="en-US"/>
        </w:rPr>
      </w:pPr>
    </w:p>
    <w:p w14:paraId="5F9E56C0" w14:textId="77777777" w:rsidR="0059189E" w:rsidRDefault="0059189E" w:rsidP="00032D5D">
      <w:pPr>
        <w:widowControl w:val="0"/>
        <w:ind w:firstLine="567"/>
        <w:jc w:val="right"/>
        <w:rPr>
          <w:rFonts w:ascii="GHEA Grapalat" w:hAnsi="GHEA Grapalat"/>
          <w:i/>
          <w:lang w:val="en-US"/>
        </w:rPr>
      </w:pPr>
    </w:p>
    <w:p w14:paraId="4B078BE1" w14:textId="77777777" w:rsidR="0059189E" w:rsidRDefault="0059189E" w:rsidP="00032D5D">
      <w:pPr>
        <w:widowControl w:val="0"/>
        <w:ind w:firstLine="567"/>
        <w:jc w:val="right"/>
        <w:rPr>
          <w:rFonts w:ascii="GHEA Grapalat" w:hAnsi="GHEA Grapalat"/>
          <w:i/>
          <w:lang w:val="en-US"/>
        </w:rPr>
      </w:pPr>
    </w:p>
    <w:p w14:paraId="14107016" w14:textId="77777777" w:rsidR="0059189E" w:rsidRDefault="0059189E" w:rsidP="00032D5D">
      <w:pPr>
        <w:widowControl w:val="0"/>
        <w:ind w:firstLine="567"/>
        <w:jc w:val="right"/>
        <w:rPr>
          <w:rFonts w:ascii="GHEA Grapalat" w:hAnsi="GHEA Grapalat"/>
          <w:i/>
          <w:lang w:val="en-US"/>
        </w:rPr>
      </w:pPr>
    </w:p>
    <w:p w14:paraId="46687D59" w14:textId="77777777" w:rsidR="0059189E" w:rsidRDefault="0059189E" w:rsidP="00032D5D">
      <w:pPr>
        <w:widowControl w:val="0"/>
        <w:ind w:firstLine="567"/>
        <w:jc w:val="right"/>
        <w:rPr>
          <w:rFonts w:ascii="GHEA Grapalat" w:hAnsi="GHEA Grapalat"/>
          <w:i/>
          <w:lang w:val="en-US"/>
        </w:rPr>
      </w:pPr>
    </w:p>
    <w:p w14:paraId="05F2FFB2" w14:textId="77777777" w:rsidR="0059189E" w:rsidRDefault="0059189E" w:rsidP="00032D5D">
      <w:pPr>
        <w:widowControl w:val="0"/>
        <w:ind w:firstLine="567"/>
        <w:jc w:val="right"/>
        <w:rPr>
          <w:rFonts w:ascii="GHEA Grapalat" w:hAnsi="GHEA Grapalat"/>
          <w:i/>
          <w:lang w:val="en-US"/>
        </w:rPr>
      </w:pPr>
    </w:p>
    <w:p w14:paraId="3445BA27" w14:textId="319D9893" w:rsidR="00BB28C8" w:rsidRPr="009F3DC7" w:rsidRDefault="00BB28C8" w:rsidP="00032D5D">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032D5D">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032D5D">
      <w:pPr>
        <w:widowControl w:val="0"/>
        <w:tabs>
          <w:tab w:val="left" w:pos="9540"/>
        </w:tabs>
        <w:ind w:firstLine="567"/>
        <w:jc w:val="center"/>
        <w:rPr>
          <w:rFonts w:ascii="GHEA Grapalat" w:hAnsi="GHEA Grapalat"/>
        </w:rPr>
      </w:pPr>
    </w:p>
    <w:p w14:paraId="6FFB7F45" w14:textId="77777777" w:rsidR="00BB28C8" w:rsidRPr="00685FDC" w:rsidRDefault="00BB28C8" w:rsidP="00032D5D">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9"/>
        <w:t>*</w:t>
      </w:r>
    </w:p>
    <w:p w14:paraId="1E4E6DFC" w14:textId="77777777" w:rsidR="00BB28C8" w:rsidRPr="009F3DC7" w:rsidRDefault="00BB28C8" w:rsidP="00032D5D">
      <w:pPr>
        <w:widowControl w:val="0"/>
        <w:ind w:firstLine="567"/>
        <w:jc w:val="right"/>
        <w:rPr>
          <w:rFonts w:ascii="GHEA Grapalat" w:hAnsi="GHEA Grapalat"/>
        </w:rPr>
      </w:pPr>
      <w:r w:rsidRPr="009F3DC7">
        <w:rPr>
          <w:rFonts w:ascii="GHEA Grapalat" w:hAnsi="GHEA Grapalat"/>
        </w:rPr>
        <w:t>драмов РА</w:t>
      </w:r>
    </w:p>
    <w:tbl>
      <w:tblPr>
        <w:tblW w:w="11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393"/>
        <w:gridCol w:w="1019"/>
        <w:gridCol w:w="582"/>
        <w:gridCol w:w="700"/>
        <w:gridCol w:w="431"/>
        <w:gridCol w:w="556"/>
        <w:gridCol w:w="436"/>
        <w:gridCol w:w="515"/>
        <w:gridCol w:w="477"/>
        <w:gridCol w:w="531"/>
        <w:gridCol w:w="729"/>
        <w:gridCol w:w="663"/>
        <w:gridCol w:w="594"/>
        <w:gridCol w:w="644"/>
        <w:gridCol w:w="581"/>
      </w:tblGrid>
      <w:tr w:rsidR="00BB28C8" w:rsidRPr="00685FDC" w14:paraId="7F1987D9" w14:textId="77777777" w:rsidTr="00676BAE">
        <w:trPr>
          <w:jc w:val="center"/>
        </w:trPr>
        <w:tc>
          <w:tcPr>
            <w:tcW w:w="11110" w:type="dxa"/>
            <w:gridSpan w:val="16"/>
          </w:tcPr>
          <w:p w14:paraId="41DE1006" w14:textId="77777777" w:rsidR="00BB28C8" w:rsidRPr="00685FDC" w:rsidRDefault="00BB28C8" w:rsidP="00032D5D">
            <w:pPr>
              <w:widowControl w:val="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25F1C909" w14:textId="77777777" w:rsidTr="00676BAE">
        <w:trPr>
          <w:jc w:val="center"/>
        </w:trPr>
        <w:tc>
          <w:tcPr>
            <w:tcW w:w="1259" w:type="dxa"/>
            <w:vAlign w:val="center"/>
          </w:tcPr>
          <w:p w14:paraId="117D8F97" w14:textId="77777777" w:rsidR="00BB28C8" w:rsidRPr="00685FDC" w:rsidRDefault="00BB28C8" w:rsidP="00032D5D">
            <w:pPr>
              <w:widowControl w:val="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393" w:type="dxa"/>
            <w:vAlign w:val="center"/>
          </w:tcPr>
          <w:p w14:paraId="18FA3BCC" w14:textId="77777777" w:rsidR="00BB28C8" w:rsidRPr="00685FDC" w:rsidRDefault="00BB28C8" w:rsidP="00032D5D">
            <w:pPr>
              <w:widowControl w:val="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14:paraId="52D4AD77" w14:textId="77777777" w:rsidR="00BB28C8" w:rsidRPr="00685FDC" w:rsidRDefault="00BB28C8" w:rsidP="00032D5D">
            <w:pPr>
              <w:widowControl w:val="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14:paraId="440F9C73" w14:textId="0173FF4B" w:rsidR="00BB28C8" w:rsidRPr="00685FDC" w:rsidRDefault="00BB28C8" w:rsidP="00032D5D">
            <w:pPr>
              <w:widowControl w:val="0"/>
              <w:jc w:val="both"/>
              <w:rPr>
                <w:rFonts w:ascii="GHEA Grapalat" w:hAnsi="GHEA Grapalat"/>
                <w:sz w:val="14"/>
                <w:szCs w:val="16"/>
              </w:rPr>
            </w:pPr>
            <w:r w:rsidRPr="00685FDC">
              <w:rPr>
                <w:rFonts w:ascii="GHEA Grapalat" w:hAnsi="GHEA Grapalat"/>
                <w:sz w:val="14"/>
                <w:szCs w:val="16"/>
              </w:rPr>
              <w:t xml:space="preserve">Оплату работы предусматривается произвести в </w:t>
            </w:r>
            <w:r w:rsidR="009141E0">
              <w:rPr>
                <w:rFonts w:ascii="GHEA Grapalat" w:hAnsi="GHEA Grapalat"/>
                <w:sz w:val="14"/>
                <w:szCs w:val="16"/>
              </w:rPr>
              <w:t>202</w:t>
            </w:r>
            <w:r w:rsidR="00247CB4">
              <w:rPr>
                <w:rFonts w:ascii="GHEA Grapalat" w:hAnsi="GHEA Grapalat"/>
                <w:sz w:val="14"/>
                <w:szCs w:val="16"/>
                <w:lang w:val="hy-AM"/>
              </w:rPr>
              <w:t>5</w:t>
            </w:r>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30"/>
              <w:t>**</w:t>
            </w:r>
          </w:p>
        </w:tc>
      </w:tr>
      <w:tr w:rsidR="00BB28C8" w:rsidRPr="00685FDC" w14:paraId="7B6D18F3" w14:textId="77777777" w:rsidTr="00676BAE">
        <w:trPr>
          <w:cantSplit/>
          <w:trHeight w:val="1134"/>
          <w:jc w:val="center"/>
        </w:trPr>
        <w:tc>
          <w:tcPr>
            <w:tcW w:w="1259" w:type="dxa"/>
          </w:tcPr>
          <w:p w14:paraId="47BA2F44" w14:textId="77777777" w:rsidR="00BB28C8" w:rsidRPr="00685FDC" w:rsidRDefault="00BB28C8" w:rsidP="00032D5D">
            <w:pPr>
              <w:widowControl w:val="0"/>
              <w:jc w:val="center"/>
              <w:rPr>
                <w:rFonts w:ascii="GHEA Grapalat" w:hAnsi="GHEA Grapalat"/>
                <w:sz w:val="14"/>
                <w:szCs w:val="16"/>
              </w:rPr>
            </w:pPr>
          </w:p>
        </w:tc>
        <w:tc>
          <w:tcPr>
            <w:tcW w:w="1393" w:type="dxa"/>
          </w:tcPr>
          <w:p w14:paraId="4CB42B1B" w14:textId="77777777" w:rsidR="00BB28C8" w:rsidRPr="00685FDC" w:rsidRDefault="00BB28C8" w:rsidP="00032D5D">
            <w:pPr>
              <w:widowControl w:val="0"/>
              <w:jc w:val="center"/>
              <w:rPr>
                <w:rFonts w:ascii="GHEA Grapalat" w:hAnsi="GHEA Grapalat"/>
                <w:sz w:val="14"/>
                <w:szCs w:val="16"/>
              </w:rPr>
            </w:pPr>
          </w:p>
        </w:tc>
        <w:tc>
          <w:tcPr>
            <w:tcW w:w="1019" w:type="dxa"/>
          </w:tcPr>
          <w:p w14:paraId="36E677C3" w14:textId="77777777" w:rsidR="00BB28C8" w:rsidRPr="00685FDC" w:rsidRDefault="00BB28C8" w:rsidP="00032D5D">
            <w:pPr>
              <w:widowControl w:val="0"/>
              <w:jc w:val="center"/>
              <w:rPr>
                <w:rFonts w:ascii="GHEA Grapalat" w:hAnsi="GHEA Grapalat"/>
                <w:sz w:val="14"/>
                <w:szCs w:val="16"/>
              </w:rPr>
            </w:pPr>
          </w:p>
        </w:tc>
        <w:tc>
          <w:tcPr>
            <w:tcW w:w="582" w:type="dxa"/>
            <w:vAlign w:val="center"/>
          </w:tcPr>
          <w:p w14:paraId="428D3C39"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14:paraId="3F4C1C04" w14:textId="77777777" w:rsidR="00BB28C8" w:rsidRPr="00685FDC" w:rsidRDefault="00BB28C8" w:rsidP="00032D5D">
            <w:pPr>
              <w:widowControl w:val="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14:paraId="65DB9FF7"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14:paraId="3594B0C1" w14:textId="77777777" w:rsidR="00BB28C8" w:rsidRPr="00685FDC" w:rsidRDefault="00BB28C8" w:rsidP="00032D5D">
            <w:pPr>
              <w:widowControl w:val="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244DB6C7"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5469C1E4"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78401A3F"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14:paraId="4E3BDB98"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14:paraId="69644808"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472C57BD"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14:paraId="0B2EB8AB"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1A6F24C8"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34E2CA06" w14:textId="77777777" w:rsidR="00BB28C8" w:rsidRPr="00685FDC" w:rsidRDefault="00BB28C8" w:rsidP="00032D5D">
            <w:pPr>
              <w:widowControl w:val="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2F7FB6" w:rsidRPr="00685FDC" w14:paraId="78FE67B4" w14:textId="77777777" w:rsidTr="00C77932">
        <w:trPr>
          <w:cantSplit/>
          <w:trHeight w:val="944"/>
          <w:jc w:val="center"/>
        </w:trPr>
        <w:tc>
          <w:tcPr>
            <w:tcW w:w="1259" w:type="dxa"/>
          </w:tcPr>
          <w:p w14:paraId="23631B24" w14:textId="34FE36A5" w:rsidR="002F7FB6" w:rsidRPr="00FC78DC" w:rsidRDefault="002F7FB6" w:rsidP="002F7FB6">
            <w:pPr>
              <w:widowControl w:val="0"/>
              <w:jc w:val="center"/>
              <w:rPr>
                <w:rFonts w:ascii="GHEA Grapalat" w:hAnsi="GHEA Grapalat"/>
                <w:sz w:val="14"/>
                <w:szCs w:val="16"/>
                <w:lang w:val="en-US"/>
              </w:rPr>
            </w:pPr>
            <w:r>
              <w:rPr>
                <w:rFonts w:ascii="GHEA Grapalat" w:hAnsi="GHEA Grapalat"/>
                <w:sz w:val="14"/>
                <w:szCs w:val="16"/>
                <w:lang w:val="en-US"/>
              </w:rPr>
              <w:t>1</w:t>
            </w:r>
          </w:p>
        </w:tc>
        <w:tc>
          <w:tcPr>
            <w:tcW w:w="1393" w:type="dxa"/>
            <w:vAlign w:val="center"/>
          </w:tcPr>
          <w:p w14:paraId="2C14E71B" w14:textId="1930FA0F" w:rsidR="002F7FB6" w:rsidRPr="00B93F9F" w:rsidRDefault="002F7FB6" w:rsidP="002F7FB6">
            <w:pPr>
              <w:widowControl w:val="0"/>
              <w:jc w:val="center"/>
              <w:rPr>
                <w:rFonts w:ascii="GHEA Grapalat" w:hAnsi="GHEA Grapalat"/>
                <w:sz w:val="20"/>
                <w:szCs w:val="20"/>
              </w:rPr>
            </w:pPr>
            <w:r w:rsidRPr="00F450B2">
              <w:rPr>
                <w:rFonts w:ascii="GHEA Grapalat" w:hAnsi="GHEA Grapalat"/>
                <w:iCs/>
                <w:sz w:val="16"/>
                <w:szCs w:val="16"/>
                <w:lang w:val="hy-AM"/>
              </w:rPr>
              <w:t>45611300/130</w:t>
            </w:r>
          </w:p>
        </w:tc>
        <w:tc>
          <w:tcPr>
            <w:tcW w:w="1019" w:type="dxa"/>
            <w:vAlign w:val="center"/>
          </w:tcPr>
          <w:p w14:paraId="38F2C509" w14:textId="0EFFCF86" w:rsidR="002F7FB6" w:rsidRPr="00685FDC" w:rsidRDefault="002F7FB6" w:rsidP="002F7FB6">
            <w:pPr>
              <w:widowControl w:val="0"/>
              <w:jc w:val="center"/>
              <w:rPr>
                <w:rFonts w:ascii="GHEA Grapalat" w:hAnsi="GHEA Grapalat"/>
                <w:sz w:val="14"/>
                <w:szCs w:val="16"/>
              </w:rPr>
            </w:pPr>
            <w:r w:rsidRPr="005601FE">
              <w:rPr>
                <w:rFonts w:ascii="GHEA Grapalat" w:hAnsi="GHEA Grapalat" w:cs="Calibri"/>
                <w:color w:val="000000"/>
                <w:sz w:val="20"/>
                <w:szCs w:val="20"/>
              </w:rPr>
              <w:t>приобретение строительных работ по капитальному ремонту и обслуживанию дворовых территорий и площадок на территории административного района Кентрон города Ереван</w:t>
            </w:r>
          </w:p>
        </w:tc>
        <w:tc>
          <w:tcPr>
            <w:tcW w:w="582" w:type="dxa"/>
            <w:textDirection w:val="btLr"/>
            <w:vAlign w:val="center"/>
          </w:tcPr>
          <w:p w14:paraId="547DB605" w14:textId="7A33EFAC" w:rsidR="002F7FB6" w:rsidRPr="00685FDC" w:rsidRDefault="002F7FB6" w:rsidP="002F7FB6">
            <w:pPr>
              <w:widowControl w:val="0"/>
              <w:ind w:left="-95" w:right="-88"/>
              <w:jc w:val="center"/>
              <w:rPr>
                <w:rFonts w:ascii="GHEA Grapalat" w:hAnsi="GHEA Grapalat"/>
                <w:sz w:val="14"/>
                <w:szCs w:val="16"/>
              </w:rPr>
            </w:pPr>
            <w:r w:rsidRPr="00B17DF3">
              <w:rPr>
                <w:rFonts w:ascii="GHEA Grapalat" w:hAnsi="GHEA Grapalat"/>
                <w:sz w:val="20"/>
                <w:szCs w:val="20"/>
                <w:lang w:val="es-ES"/>
              </w:rPr>
              <w:t>0.0</w:t>
            </w:r>
          </w:p>
        </w:tc>
        <w:tc>
          <w:tcPr>
            <w:tcW w:w="700" w:type="dxa"/>
            <w:textDirection w:val="btLr"/>
            <w:vAlign w:val="center"/>
          </w:tcPr>
          <w:p w14:paraId="75BCD027" w14:textId="54C3C7B8" w:rsidR="002F7FB6" w:rsidRPr="00685FDC" w:rsidRDefault="002F7FB6" w:rsidP="002F7FB6">
            <w:pPr>
              <w:widowControl w:val="0"/>
              <w:ind w:left="-95" w:right="-88"/>
              <w:jc w:val="center"/>
              <w:rPr>
                <w:rFonts w:ascii="GHEA Grapalat" w:hAnsi="GHEA Grapalat"/>
                <w:sz w:val="14"/>
                <w:szCs w:val="16"/>
              </w:rPr>
            </w:pPr>
            <w:r w:rsidRPr="00B17DF3">
              <w:rPr>
                <w:rFonts w:ascii="GHEA Grapalat" w:hAnsi="GHEA Grapalat"/>
                <w:sz w:val="20"/>
                <w:szCs w:val="20"/>
                <w:lang w:val="es-ES"/>
              </w:rPr>
              <w:t>0.0</w:t>
            </w:r>
          </w:p>
        </w:tc>
        <w:tc>
          <w:tcPr>
            <w:tcW w:w="431" w:type="dxa"/>
            <w:textDirection w:val="btLr"/>
            <w:vAlign w:val="center"/>
          </w:tcPr>
          <w:p w14:paraId="678A6F69" w14:textId="09ABA44F" w:rsidR="002F7FB6" w:rsidRPr="00685FDC" w:rsidRDefault="002F7FB6" w:rsidP="002F7FB6">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556" w:type="dxa"/>
            <w:textDirection w:val="btLr"/>
            <w:vAlign w:val="center"/>
          </w:tcPr>
          <w:p w14:paraId="44E10A1A" w14:textId="457F1CEE" w:rsidR="002F7FB6" w:rsidRPr="00685FDC" w:rsidRDefault="002F7FB6" w:rsidP="002F7FB6">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436" w:type="dxa"/>
            <w:textDirection w:val="btLr"/>
            <w:vAlign w:val="center"/>
          </w:tcPr>
          <w:p w14:paraId="084D640F" w14:textId="7CA3C1D0" w:rsidR="002F7FB6" w:rsidRPr="00685FDC" w:rsidRDefault="002F7FB6" w:rsidP="002F7FB6">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515" w:type="dxa"/>
            <w:textDirection w:val="btLr"/>
            <w:vAlign w:val="center"/>
          </w:tcPr>
          <w:p w14:paraId="1C045A69" w14:textId="48A4A497" w:rsidR="002F7FB6" w:rsidRPr="00685FDC" w:rsidRDefault="002F7FB6" w:rsidP="002F7FB6">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477" w:type="dxa"/>
            <w:textDirection w:val="btLr"/>
            <w:vAlign w:val="center"/>
          </w:tcPr>
          <w:p w14:paraId="6E0D2224" w14:textId="2C90FF12" w:rsidR="002F7FB6" w:rsidRPr="00685FDC" w:rsidRDefault="002F7FB6" w:rsidP="002F7FB6">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531" w:type="dxa"/>
            <w:textDirection w:val="btLr"/>
            <w:vAlign w:val="center"/>
          </w:tcPr>
          <w:p w14:paraId="08E3C188" w14:textId="39D7A016" w:rsidR="002F7FB6" w:rsidRPr="00685FDC" w:rsidRDefault="000D54CB" w:rsidP="002F7FB6">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729" w:type="dxa"/>
            <w:textDirection w:val="btLr"/>
            <w:vAlign w:val="center"/>
          </w:tcPr>
          <w:p w14:paraId="24843B06" w14:textId="4FE3BA56" w:rsidR="002F7FB6" w:rsidRPr="00685FDC" w:rsidRDefault="000D54CB" w:rsidP="002F7FB6">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663" w:type="dxa"/>
            <w:textDirection w:val="btLr"/>
            <w:vAlign w:val="center"/>
          </w:tcPr>
          <w:p w14:paraId="7FD92CFE" w14:textId="71F2824B" w:rsidR="002F7FB6" w:rsidRPr="00685FDC" w:rsidRDefault="002F7FB6" w:rsidP="002F7FB6">
            <w:pPr>
              <w:widowControl w:val="0"/>
              <w:ind w:left="-95" w:right="-88"/>
              <w:jc w:val="center"/>
              <w:rPr>
                <w:rFonts w:ascii="GHEA Grapalat" w:hAnsi="GHEA Grapalat" w:cs="Arial"/>
                <w:sz w:val="14"/>
                <w:szCs w:val="16"/>
              </w:rPr>
            </w:pPr>
            <w:r w:rsidRPr="00B17DF3">
              <w:rPr>
                <w:rFonts w:ascii="GHEA Grapalat" w:hAnsi="GHEA Grapalat"/>
                <w:sz w:val="20"/>
                <w:szCs w:val="20"/>
                <w:lang w:val="es-ES"/>
              </w:rPr>
              <w:t>100%</w:t>
            </w:r>
          </w:p>
        </w:tc>
        <w:tc>
          <w:tcPr>
            <w:tcW w:w="594" w:type="dxa"/>
            <w:textDirection w:val="btLr"/>
            <w:vAlign w:val="center"/>
          </w:tcPr>
          <w:p w14:paraId="49A007FB" w14:textId="0A709322" w:rsidR="002F7FB6" w:rsidRPr="00685FDC" w:rsidRDefault="002F7FB6" w:rsidP="002F7FB6">
            <w:pPr>
              <w:widowControl w:val="0"/>
              <w:ind w:left="-95" w:right="-88"/>
              <w:jc w:val="center"/>
              <w:rPr>
                <w:rFonts w:ascii="GHEA Grapalat" w:hAnsi="GHEA Grapalat" w:cs="Arial"/>
                <w:sz w:val="14"/>
                <w:szCs w:val="16"/>
              </w:rPr>
            </w:pPr>
            <w:r w:rsidRPr="00B17DF3">
              <w:rPr>
                <w:rFonts w:ascii="GHEA Grapalat" w:hAnsi="GHEA Grapalat"/>
                <w:sz w:val="20"/>
                <w:szCs w:val="20"/>
                <w:lang w:val="es-ES"/>
              </w:rPr>
              <w:t>100%</w:t>
            </w:r>
          </w:p>
        </w:tc>
        <w:tc>
          <w:tcPr>
            <w:tcW w:w="644" w:type="dxa"/>
            <w:textDirection w:val="btLr"/>
            <w:vAlign w:val="center"/>
          </w:tcPr>
          <w:p w14:paraId="1B5EFDD4" w14:textId="109301FC" w:rsidR="002F7FB6" w:rsidRPr="00685FDC" w:rsidRDefault="002F7FB6" w:rsidP="002F7FB6">
            <w:pPr>
              <w:widowControl w:val="0"/>
              <w:ind w:left="-95" w:right="-88"/>
              <w:jc w:val="center"/>
              <w:rPr>
                <w:rFonts w:ascii="GHEA Grapalat" w:hAnsi="GHEA Grapalat" w:cs="Arial"/>
                <w:sz w:val="14"/>
                <w:szCs w:val="16"/>
              </w:rPr>
            </w:pPr>
            <w:r w:rsidRPr="00B17DF3">
              <w:rPr>
                <w:rFonts w:ascii="GHEA Grapalat" w:hAnsi="GHEA Grapalat"/>
                <w:sz w:val="20"/>
                <w:szCs w:val="20"/>
                <w:lang w:val="es-ES"/>
              </w:rPr>
              <w:t>100%</w:t>
            </w:r>
          </w:p>
        </w:tc>
        <w:tc>
          <w:tcPr>
            <w:tcW w:w="581" w:type="dxa"/>
            <w:textDirection w:val="btLr"/>
            <w:vAlign w:val="center"/>
          </w:tcPr>
          <w:p w14:paraId="263C7918" w14:textId="4491B7B7" w:rsidR="002F7FB6" w:rsidRPr="00685FDC" w:rsidRDefault="002F7FB6" w:rsidP="002F7FB6">
            <w:pPr>
              <w:widowControl w:val="0"/>
              <w:ind w:left="-95" w:right="-88"/>
              <w:jc w:val="center"/>
              <w:rPr>
                <w:rFonts w:ascii="GHEA Grapalat" w:hAnsi="GHEA Grapalat"/>
                <w:b/>
                <w:sz w:val="14"/>
                <w:szCs w:val="16"/>
              </w:rPr>
            </w:pPr>
            <w:r w:rsidRPr="00B17DF3">
              <w:rPr>
                <w:rFonts w:ascii="GHEA Grapalat" w:hAnsi="GHEA Grapalat"/>
                <w:sz w:val="20"/>
                <w:szCs w:val="20"/>
                <w:lang w:val="es-ES"/>
              </w:rPr>
              <w:t>100%</w:t>
            </w:r>
          </w:p>
        </w:tc>
      </w:tr>
    </w:tbl>
    <w:p w14:paraId="52DD6A5D" w14:textId="77777777" w:rsidR="00BB28C8" w:rsidRPr="00676BAE" w:rsidRDefault="00BB28C8" w:rsidP="00032D5D">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lastRenderedPageBreak/>
              <w:t>ЗАКАЗЧИК</w:t>
            </w:r>
          </w:p>
          <w:p w14:paraId="098299CD" w14:textId="77777777" w:rsidR="00BB28C8" w:rsidRPr="00685FDC" w:rsidRDefault="00BB28C8" w:rsidP="00032D5D">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032D5D">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032D5D">
            <w:pPr>
              <w:widowControl w:val="0"/>
              <w:jc w:val="center"/>
              <w:rPr>
                <w:rFonts w:ascii="GHEA Grapalat" w:hAnsi="GHEA Grapalat"/>
              </w:rPr>
            </w:pPr>
          </w:p>
        </w:tc>
        <w:tc>
          <w:tcPr>
            <w:tcW w:w="4343" w:type="dxa"/>
          </w:tcPr>
          <w:p w14:paraId="0D632710"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032D5D">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032D5D">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032D5D">
      <w:pPr>
        <w:widowControl w:val="0"/>
        <w:ind w:firstLine="567"/>
        <w:rPr>
          <w:rFonts w:ascii="GHEA Grapalat" w:hAnsi="GHEA Grapalat"/>
        </w:rPr>
        <w:sectPr w:rsidR="00BB28C8" w:rsidRPr="009F3DC7" w:rsidSect="00A67C15">
          <w:footnotePr>
            <w:pos w:val="beneathText"/>
          </w:footnotePr>
          <w:pgSz w:w="11907" w:h="16840" w:code="9"/>
          <w:pgMar w:top="900" w:right="1418" w:bottom="630" w:left="1418" w:header="561" w:footer="561" w:gutter="0"/>
          <w:cols w:space="720"/>
          <w:docGrid w:linePitch="326"/>
        </w:sectPr>
      </w:pPr>
    </w:p>
    <w:p w14:paraId="57759454"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032D5D">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032D5D">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032D5D">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032D5D">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032D5D">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032D5D">
      <w:pPr>
        <w:widowControl w:val="0"/>
        <w:ind w:left="567" w:right="566"/>
        <w:rPr>
          <w:rFonts w:ascii="GHEA Grapalat" w:hAnsi="GHEA Grapalat"/>
          <w:iCs/>
          <w:color w:val="000000"/>
        </w:rPr>
      </w:pPr>
    </w:p>
    <w:p w14:paraId="5704245A" w14:textId="77777777" w:rsidR="00BB28C8" w:rsidRPr="009F3DC7" w:rsidRDefault="00BB28C8" w:rsidP="00032D5D">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032D5D">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032D5D">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032D5D">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032D5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032D5D">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032D5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032D5D">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032D5D">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032D5D">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vAlign w:val="center"/>
          </w:tcPr>
          <w:p w14:paraId="2A192611"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vAlign w:val="center"/>
          </w:tcPr>
          <w:p w14:paraId="21D61B71" w14:textId="77777777" w:rsidR="00BB28C8" w:rsidRPr="007347E7" w:rsidRDefault="00BB28C8" w:rsidP="00032D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tcPr>
          <w:p w14:paraId="242EABE1"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vAlign w:val="center"/>
          </w:tcPr>
          <w:p w14:paraId="2D849D2C"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vAlign w:val="center"/>
          </w:tcPr>
          <w:p w14:paraId="538E70EF"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vAlign w:val="center"/>
          </w:tcPr>
          <w:p w14:paraId="1A8F5366"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vAlign w:val="center"/>
          </w:tcPr>
          <w:p w14:paraId="077F29FA"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vAlign w:val="center"/>
          </w:tcPr>
          <w:p w14:paraId="347A1EF5"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vAlign w:val="center"/>
          </w:tcPr>
          <w:p w14:paraId="4C026D40"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tcPr>
          <w:p w14:paraId="15746277"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vAlign w:val="center"/>
          </w:tcPr>
          <w:p w14:paraId="2CF233DE"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vAlign w:val="center"/>
          </w:tcPr>
          <w:p w14:paraId="62BC8DCF"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vAlign w:val="center"/>
          </w:tcPr>
          <w:p w14:paraId="769926F2" w14:textId="77777777" w:rsidR="00BB28C8" w:rsidRPr="007347E7" w:rsidRDefault="00BB28C8" w:rsidP="00032D5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vAlign w:val="center"/>
          </w:tcPr>
          <w:p w14:paraId="6C780F91" w14:textId="77777777" w:rsidR="00BB28C8" w:rsidRPr="007347E7" w:rsidRDefault="00BB28C8" w:rsidP="00032D5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vAlign w:val="center"/>
          </w:tcPr>
          <w:p w14:paraId="54FA1F0B" w14:textId="77777777" w:rsidR="00BB28C8" w:rsidRPr="007347E7" w:rsidRDefault="00BB28C8" w:rsidP="00032D5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vAlign w:val="center"/>
          </w:tcPr>
          <w:p w14:paraId="1A85BC18" w14:textId="77777777" w:rsidR="00BB28C8" w:rsidRPr="007347E7" w:rsidRDefault="00BB28C8" w:rsidP="00032D5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vAlign w:val="center"/>
          </w:tcPr>
          <w:p w14:paraId="178DA90E"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vAlign w:val="center"/>
          </w:tcPr>
          <w:p w14:paraId="309B4ABD"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vAlign w:val="center"/>
          </w:tcPr>
          <w:p w14:paraId="1A20C234"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p>
        </w:tc>
        <w:tc>
          <w:tcPr>
            <w:tcW w:w="1248" w:type="dxa"/>
            <w:vAlign w:val="center"/>
          </w:tcPr>
          <w:p w14:paraId="75C6F78A"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Align w:val="center"/>
          </w:tcPr>
          <w:p w14:paraId="6D13613E"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vAlign w:val="center"/>
          </w:tcPr>
          <w:p w14:paraId="1B8667F5"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vAlign w:val="center"/>
          </w:tcPr>
          <w:p w14:paraId="0E4EF328"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vAlign w:val="center"/>
          </w:tcPr>
          <w:p w14:paraId="05D2EE25"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vAlign w:val="center"/>
          </w:tcPr>
          <w:p w14:paraId="0806C628"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vAlign w:val="center"/>
          </w:tcPr>
          <w:p w14:paraId="06EC8F4D"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Align w:val="center"/>
          </w:tcPr>
          <w:p w14:paraId="3C423B3D"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tcPr>
          <w:p w14:paraId="6FFA0E6B"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p>
        </w:tc>
        <w:tc>
          <w:tcPr>
            <w:tcW w:w="1248" w:type="dxa"/>
          </w:tcPr>
          <w:p w14:paraId="6708230B"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tcPr>
          <w:p w14:paraId="3E3546B8"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Pr>
          <w:p w14:paraId="1CE6E600"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tcPr>
          <w:p w14:paraId="611249B7"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tcPr>
          <w:p w14:paraId="15A2E8C5"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tcPr>
          <w:p w14:paraId="25C887A3"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tcPr>
          <w:p w14:paraId="1908494A"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tcPr>
          <w:p w14:paraId="6DF063E3"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032D5D">
      <w:pPr>
        <w:widowControl w:val="0"/>
        <w:ind w:firstLine="567"/>
        <w:jc w:val="both"/>
        <w:rPr>
          <w:rFonts w:ascii="GHEA Grapalat" w:hAnsi="GHEA Grapalat" w:cs="Arial"/>
          <w:iCs/>
          <w:color w:val="000000"/>
          <w:lang w:val="en-US"/>
        </w:rPr>
      </w:pPr>
    </w:p>
    <w:p w14:paraId="7A607FF4" w14:textId="77777777" w:rsidR="00BB28C8" w:rsidRPr="009F3DC7" w:rsidRDefault="00BB28C8" w:rsidP="00032D5D">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032D5D">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032D5D">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032D5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032D5D">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032D5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032D5D">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032D5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032D5D">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032D5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032D5D">
      <w:pPr>
        <w:widowControl w:val="0"/>
        <w:ind w:firstLine="567"/>
        <w:jc w:val="center"/>
        <w:rPr>
          <w:rFonts w:ascii="GHEA Grapalat" w:hAnsi="GHEA Grapalat" w:cs="Sylfaen"/>
          <w:b/>
        </w:rPr>
      </w:pPr>
    </w:p>
    <w:p w14:paraId="6456D361" w14:textId="77777777" w:rsidR="00BB28C8" w:rsidRDefault="00BB28C8" w:rsidP="00032D5D">
      <w:pPr>
        <w:rPr>
          <w:rFonts w:ascii="GHEA Grapalat" w:hAnsi="GHEA Grapalat" w:cs="Sylfaen"/>
          <w:b/>
        </w:rPr>
      </w:pPr>
      <w:r>
        <w:rPr>
          <w:rFonts w:ascii="GHEA Grapalat" w:hAnsi="GHEA Grapalat" w:cs="Sylfaen"/>
          <w:b/>
        </w:rPr>
        <w:br w:type="page"/>
      </w:r>
    </w:p>
    <w:p w14:paraId="71F80ECC" w14:textId="77777777" w:rsidR="00BB28C8" w:rsidRPr="009F3DC7" w:rsidRDefault="00BB28C8" w:rsidP="00032D5D">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032D5D">
      <w:pPr>
        <w:widowControl w:val="0"/>
        <w:jc w:val="center"/>
        <w:rPr>
          <w:rFonts w:ascii="GHEA Grapalat" w:hAnsi="GHEA Grapalat" w:cs="Sylfaen"/>
        </w:rPr>
      </w:pPr>
    </w:p>
    <w:p w14:paraId="662BAAA2" w14:textId="77777777" w:rsidR="00BB28C8" w:rsidRPr="008A435E" w:rsidRDefault="00BB28C8" w:rsidP="00032D5D">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032D5D">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032D5D">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032D5D">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032D5D">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032D5D">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032D5D">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032D5D">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032D5D">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032D5D">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032D5D">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032D5D">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032D5D">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032D5D">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032D5D">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032D5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032D5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032D5D">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032D5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032D5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032D5D">
            <w:pPr>
              <w:widowControl w:val="0"/>
              <w:rPr>
                <w:rFonts w:ascii="GHEA Grapalat" w:hAnsi="GHEA Grapalat" w:cs="Sylfaen"/>
                <w:sz w:val="16"/>
                <w:szCs w:val="16"/>
              </w:rPr>
            </w:pPr>
          </w:p>
        </w:tc>
      </w:tr>
    </w:tbl>
    <w:p w14:paraId="3D60C6A1" w14:textId="77777777" w:rsidR="00BB28C8" w:rsidRPr="009F3DC7" w:rsidRDefault="00BB28C8" w:rsidP="00032D5D">
      <w:pPr>
        <w:widowControl w:val="0"/>
        <w:tabs>
          <w:tab w:val="left" w:pos="360"/>
          <w:tab w:val="left" w:pos="540"/>
        </w:tabs>
        <w:ind w:firstLine="567"/>
        <w:jc w:val="both"/>
        <w:rPr>
          <w:rFonts w:ascii="GHEA Grapalat" w:hAnsi="GHEA Grapalat" w:cs="Sylfaen"/>
        </w:rPr>
      </w:pPr>
    </w:p>
    <w:p w14:paraId="44B0D5BF" w14:textId="77777777" w:rsidR="00BB28C8" w:rsidRDefault="00BB28C8" w:rsidP="00032D5D">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032D5D">
      <w:pPr>
        <w:rPr>
          <w:rFonts w:ascii="GHEA Grapalat" w:hAnsi="GHEA Grapalat"/>
        </w:rPr>
      </w:pPr>
      <w:r>
        <w:rPr>
          <w:rFonts w:ascii="GHEA Grapalat" w:hAnsi="GHEA Grapalat"/>
        </w:rPr>
        <w:br w:type="page"/>
      </w:r>
    </w:p>
    <w:p w14:paraId="06B665F2" w14:textId="77777777" w:rsidR="00BB28C8" w:rsidRPr="009F3DC7" w:rsidRDefault="00BB28C8" w:rsidP="00032D5D">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032D5D">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032D5D">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032D5D">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032D5D">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032D5D">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032D5D">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032D5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032D5D">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032D5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032D5D">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032D5D">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032D5D">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032D5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032D5D">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032D5D">
      <w:pPr>
        <w:pStyle w:val="norm"/>
        <w:widowControl w:val="0"/>
        <w:spacing w:line="240" w:lineRule="auto"/>
        <w:ind w:firstLine="567"/>
        <w:jc w:val="center"/>
        <w:rPr>
          <w:rFonts w:ascii="GHEA Grapalat" w:hAnsi="GHEA Grapalat"/>
          <w:b/>
          <w:sz w:val="24"/>
          <w:szCs w:val="24"/>
        </w:rPr>
      </w:pPr>
    </w:p>
    <w:p w14:paraId="752DC733" w14:textId="77C6DEB3" w:rsidR="008D352C" w:rsidRDefault="008D352C" w:rsidP="00032D5D">
      <w:pPr>
        <w:widowControl w:val="0"/>
        <w:ind w:left="-142" w:firstLine="142"/>
        <w:jc w:val="both"/>
        <w:rPr>
          <w:rFonts w:ascii="GHEA Grapalat" w:hAnsi="GHEA Grapalat"/>
          <w:i/>
        </w:rPr>
      </w:pPr>
    </w:p>
    <w:p w14:paraId="235A6500" w14:textId="5DE18119" w:rsidR="00A1306D" w:rsidRDefault="00A1306D" w:rsidP="00032D5D">
      <w:pPr>
        <w:widowControl w:val="0"/>
        <w:ind w:left="-142" w:firstLine="142"/>
        <w:jc w:val="both"/>
        <w:rPr>
          <w:rFonts w:ascii="GHEA Grapalat" w:hAnsi="GHEA Grapalat"/>
          <w:i/>
        </w:rPr>
      </w:pPr>
    </w:p>
    <w:p w14:paraId="2F227C97" w14:textId="591284E5" w:rsidR="00A1306D" w:rsidRDefault="00A1306D" w:rsidP="00032D5D">
      <w:pPr>
        <w:widowControl w:val="0"/>
        <w:ind w:left="-142" w:firstLine="142"/>
        <w:jc w:val="both"/>
        <w:rPr>
          <w:rFonts w:ascii="GHEA Grapalat" w:hAnsi="GHEA Grapalat"/>
          <w:i/>
        </w:rPr>
      </w:pPr>
    </w:p>
    <w:p w14:paraId="36812F71" w14:textId="1505CB42" w:rsidR="00A1306D" w:rsidRDefault="00A1306D" w:rsidP="00032D5D">
      <w:pPr>
        <w:widowControl w:val="0"/>
        <w:ind w:left="-142" w:firstLine="142"/>
        <w:jc w:val="both"/>
        <w:rPr>
          <w:rFonts w:ascii="GHEA Grapalat" w:hAnsi="GHEA Grapalat"/>
          <w:i/>
        </w:rPr>
      </w:pPr>
    </w:p>
    <w:p w14:paraId="1A536837" w14:textId="0CD1B32A" w:rsidR="00A1306D" w:rsidRDefault="00A1306D" w:rsidP="00032D5D">
      <w:pPr>
        <w:widowControl w:val="0"/>
        <w:ind w:left="-142" w:firstLine="142"/>
        <w:jc w:val="both"/>
        <w:rPr>
          <w:rFonts w:ascii="GHEA Grapalat" w:hAnsi="GHEA Grapalat"/>
          <w:i/>
        </w:rPr>
      </w:pPr>
    </w:p>
    <w:p w14:paraId="63D31A0A" w14:textId="349ACBEC" w:rsidR="00A1306D" w:rsidRDefault="00A1306D" w:rsidP="00032D5D">
      <w:pPr>
        <w:widowControl w:val="0"/>
        <w:ind w:left="-142" w:firstLine="142"/>
        <w:jc w:val="both"/>
        <w:rPr>
          <w:rFonts w:ascii="GHEA Grapalat" w:hAnsi="GHEA Grapalat"/>
          <w:i/>
        </w:rPr>
      </w:pPr>
    </w:p>
    <w:p w14:paraId="318DF1DB" w14:textId="2D841F39" w:rsidR="00A1306D" w:rsidRDefault="00A1306D" w:rsidP="00032D5D">
      <w:pPr>
        <w:widowControl w:val="0"/>
        <w:ind w:left="-142" w:firstLine="142"/>
        <w:jc w:val="both"/>
        <w:rPr>
          <w:rFonts w:ascii="GHEA Grapalat" w:hAnsi="GHEA Grapalat"/>
          <w:i/>
        </w:rPr>
      </w:pPr>
    </w:p>
    <w:p w14:paraId="40AE9E2E" w14:textId="05F727B3" w:rsidR="00A1306D" w:rsidRDefault="00A1306D" w:rsidP="00032D5D">
      <w:pPr>
        <w:widowControl w:val="0"/>
        <w:ind w:left="-142" w:firstLine="142"/>
        <w:jc w:val="both"/>
        <w:rPr>
          <w:rFonts w:ascii="GHEA Grapalat" w:hAnsi="GHEA Grapalat"/>
          <w:i/>
        </w:rPr>
      </w:pPr>
    </w:p>
    <w:p w14:paraId="75BAC176" w14:textId="189CB7FE" w:rsidR="00A1306D" w:rsidRDefault="00A1306D" w:rsidP="00032D5D">
      <w:pPr>
        <w:widowControl w:val="0"/>
        <w:ind w:left="-142" w:firstLine="142"/>
        <w:jc w:val="both"/>
        <w:rPr>
          <w:rFonts w:ascii="GHEA Grapalat" w:hAnsi="GHEA Grapalat"/>
          <w:i/>
        </w:rPr>
      </w:pPr>
    </w:p>
    <w:p w14:paraId="4F4B42F2" w14:textId="1554162F" w:rsidR="00A1306D" w:rsidRDefault="00A1306D" w:rsidP="00032D5D">
      <w:pPr>
        <w:widowControl w:val="0"/>
        <w:ind w:left="-142" w:firstLine="142"/>
        <w:jc w:val="both"/>
        <w:rPr>
          <w:rFonts w:ascii="GHEA Grapalat" w:hAnsi="GHEA Grapalat"/>
          <w:i/>
        </w:rPr>
      </w:pPr>
    </w:p>
    <w:p w14:paraId="55E3BB80" w14:textId="1C9D00B5" w:rsidR="00A1306D" w:rsidRDefault="00A1306D" w:rsidP="00032D5D">
      <w:pPr>
        <w:widowControl w:val="0"/>
        <w:ind w:left="-142" w:firstLine="142"/>
        <w:jc w:val="both"/>
        <w:rPr>
          <w:rFonts w:ascii="GHEA Grapalat" w:hAnsi="GHEA Grapalat"/>
          <w:i/>
        </w:rPr>
      </w:pPr>
    </w:p>
    <w:p w14:paraId="4E30E61C" w14:textId="44F8AF84" w:rsidR="00A1306D" w:rsidRDefault="00A1306D" w:rsidP="00032D5D">
      <w:pPr>
        <w:widowControl w:val="0"/>
        <w:ind w:left="-142" w:firstLine="142"/>
        <w:jc w:val="both"/>
        <w:rPr>
          <w:rFonts w:ascii="GHEA Grapalat" w:hAnsi="GHEA Grapalat"/>
          <w:i/>
        </w:rPr>
      </w:pPr>
    </w:p>
    <w:p w14:paraId="137231A6" w14:textId="1EE766DA" w:rsidR="00A1306D" w:rsidRDefault="00A1306D" w:rsidP="00032D5D">
      <w:pPr>
        <w:widowControl w:val="0"/>
        <w:ind w:left="-142" w:firstLine="142"/>
        <w:jc w:val="both"/>
        <w:rPr>
          <w:rFonts w:ascii="GHEA Grapalat" w:hAnsi="GHEA Grapalat"/>
          <w:i/>
        </w:rPr>
      </w:pPr>
    </w:p>
    <w:p w14:paraId="2E617FDB" w14:textId="6D72B30C" w:rsidR="00A1306D" w:rsidRDefault="00A1306D" w:rsidP="00032D5D">
      <w:pPr>
        <w:widowControl w:val="0"/>
        <w:ind w:left="-142" w:firstLine="142"/>
        <w:jc w:val="both"/>
        <w:rPr>
          <w:rFonts w:ascii="GHEA Grapalat" w:hAnsi="GHEA Grapalat"/>
          <w:i/>
        </w:rPr>
      </w:pPr>
    </w:p>
    <w:p w14:paraId="644BBFEE" w14:textId="490EEEF1" w:rsidR="00A1306D" w:rsidRDefault="00A1306D" w:rsidP="00032D5D">
      <w:pPr>
        <w:widowControl w:val="0"/>
        <w:ind w:left="-142" w:firstLine="142"/>
        <w:jc w:val="both"/>
        <w:rPr>
          <w:rFonts w:ascii="GHEA Grapalat" w:hAnsi="GHEA Grapalat"/>
          <w:i/>
        </w:rPr>
      </w:pPr>
    </w:p>
    <w:p w14:paraId="5CF17974" w14:textId="36CD322E" w:rsidR="00A1306D" w:rsidRDefault="00A1306D" w:rsidP="00032D5D">
      <w:pPr>
        <w:widowControl w:val="0"/>
        <w:ind w:left="-142" w:firstLine="142"/>
        <w:jc w:val="both"/>
        <w:rPr>
          <w:rFonts w:ascii="GHEA Grapalat" w:hAnsi="GHEA Grapalat"/>
          <w:i/>
        </w:rPr>
      </w:pPr>
    </w:p>
    <w:p w14:paraId="37E0CC84" w14:textId="77777777" w:rsidR="00A1306D" w:rsidRPr="008A662A" w:rsidRDefault="00A1306D" w:rsidP="00032D5D">
      <w:pPr>
        <w:widowControl w:val="0"/>
        <w:jc w:val="right"/>
        <w:rPr>
          <w:rFonts w:ascii="GHEA Grapalat" w:hAnsi="GHEA Grapalat" w:cs="Sylfaen"/>
          <w:i/>
        </w:rPr>
      </w:pPr>
      <w:r w:rsidRPr="008A662A">
        <w:rPr>
          <w:rFonts w:ascii="GHEA Grapalat" w:hAnsi="GHEA Grapalat"/>
          <w:i/>
        </w:rPr>
        <w:t>Приложение № 5</w:t>
      </w:r>
    </w:p>
    <w:p w14:paraId="4612A9B6" w14:textId="77777777" w:rsidR="00A1306D" w:rsidRPr="008A662A" w:rsidRDefault="00A1306D" w:rsidP="00032D5D">
      <w:pPr>
        <w:widowControl w:val="0"/>
        <w:jc w:val="right"/>
        <w:rPr>
          <w:rFonts w:ascii="GHEA Grapalat" w:hAnsi="GHEA Grapalat" w:cs="Sylfaen"/>
          <w:i/>
        </w:rPr>
      </w:pPr>
      <w:r w:rsidRPr="008A662A">
        <w:rPr>
          <w:rFonts w:ascii="GHEA Grapalat" w:hAnsi="GHEA Grapalat"/>
          <w:i/>
        </w:rPr>
        <w:t>к Договору под кодом</w:t>
      </w:r>
      <w:r w:rsidRPr="00487F5A">
        <w:rPr>
          <w:rFonts w:ascii="GHEA Grapalat" w:hAnsi="GHEA Grapalat"/>
          <w:i/>
          <w:lang w:val="hy-AM"/>
        </w:rPr>
        <w:t xml:space="preserve"> «      »</w:t>
      </w:r>
      <w:r w:rsidRPr="008A662A">
        <w:rPr>
          <w:rFonts w:ascii="GHEA Grapalat" w:hAnsi="GHEA Grapalat"/>
          <w:i/>
        </w:rPr>
        <w:t xml:space="preserve"> </w:t>
      </w:r>
      <w:r w:rsidRPr="008A662A">
        <w:rPr>
          <w:rFonts w:ascii="GHEA Grapalat" w:hAnsi="GHEA Grapalat" w:cs="Sylfaen"/>
          <w:i/>
        </w:rPr>
        <w:br/>
      </w:r>
      <w:r w:rsidRPr="008A662A">
        <w:rPr>
          <w:rFonts w:ascii="GHEA Grapalat" w:hAnsi="GHEA Grapalat"/>
          <w:i/>
        </w:rPr>
        <w:t>заключенному "</w:t>
      </w:r>
      <w:r w:rsidRPr="008A662A">
        <w:rPr>
          <w:rFonts w:ascii="GHEA Grapalat" w:hAnsi="GHEA Grapalat"/>
          <w:i/>
        </w:rPr>
        <w:tab/>
        <w:t xml:space="preserve"> "</w:t>
      </w:r>
      <w:r w:rsidRPr="008A662A">
        <w:rPr>
          <w:rFonts w:ascii="GHEA Grapalat" w:hAnsi="GHEA Grapalat"/>
          <w:i/>
        </w:rPr>
        <w:tab/>
        <w:t>20</w:t>
      </w:r>
      <w:r w:rsidRPr="008A662A">
        <w:rPr>
          <w:rFonts w:ascii="GHEA Grapalat" w:hAnsi="GHEA Grapalat"/>
          <w:i/>
        </w:rPr>
        <w:tab/>
        <w:t xml:space="preserve">  г.</w:t>
      </w:r>
    </w:p>
    <w:p w14:paraId="55058914" w14:textId="77777777" w:rsidR="00A1306D" w:rsidRPr="008A662A" w:rsidRDefault="00A1306D" w:rsidP="00032D5D">
      <w:pPr>
        <w:jc w:val="center"/>
        <w:rPr>
          <w:rFonts w:ascii="GHEA Grapalat" w:hAnsi="GHEA Grapalat" w:cs="GHEA Grapalat"/>
        </w:rPr>
      </w:pPr>
    </w:p>
    <w:p w14:paraId="50689590" w14:textId="77777777" w:rsidR="00A1306D" w:rsidRPr="008A662A" w:rsidRDefault="00A1306D" w:rsidP="00032D5D">
      <w:pPr>
        <w:jc w:val="center"/>
        <w:rPr>
          <w:rFonts w:ascii="GHEA Grapalat" w:hAnsi="GHEA Grapalat" w:cs="GHEA Grapalat"/>
        </w:rPr>
      </w:pPr>
      <w:r w:rsidRPr="008A662A">
        <w:rPr>
          <w:rFonts w:ascii="GHEA Grapalat" w:hAnsi="GHEA Grapalat" w:cs="GHEA Grapalat"/>
        </w:rPr>
        <w:t>УВЕДОМЛЕНИЕ</w:t>
      </w:r>
    </w:p>
    <w:p w14:paraId="573E9239" w14:textId="77777777" w:rsidR="00A1306D" w:rsidRPr="00487F5A" w:rsidRDefault="00A1306D" w:rsidP="00032D5D">
      <w:pPr>
        <w:jc w:val="center"/>
        <w:rPr>
          <w:rFonts w:ascii="GHEA Grapalat" w:hAnsi="GHEA Grapalat" w:cs="GHEA Grapalat"/>
          <w:lang w:val="hy-AM"/>
        </w:rPr>
      </w:pPr>
    </w:p>
    <w:p w14:paraId="167C778A" w14:textId="77777777" w:rsidR="00A1306D" w:rsidRPr="00487F5A" w:rsidRDefault="00A1306D" w:rsidP="00032D5D">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8A662A">
        <w:rPr>
          <w:rFonts w:ascii="GHEA Grapalat" w:hAnsi="GHEA Grapalat"/>
        </w:rPr>
        <w:t>з</w:t>
      </w:r>
      <w:r w:rsidRPr="008A662A">
        <w:rPr>
          <w:rFonts w:ascii="GHEA Grapalat" w:hAnsi="GHEA Grapalat" w:cs="Sylfaen"/>
          <w:sz w:val="20"/>
          <w:szCs w:val="20"/>
        </w:rPr>
        <w:t>аявляет, что</w:t>
      </w:r>
      <w:r w:rsidRPr="008A662A">
        <w:rPr>
          <w:rFonts w:ascii="GHEA Grapalat" w:hAnsi="GHEA Grapalat" w:cs="Arial"/>
          <w:sz w:val="20"/>
          <w:szCs w:val="20"/>
        </w:rPr>
        <w:t>:</w:t>
      </w:r>
      <w:r w:rsidRPr="00487F5A">
        <w:rPr>
          <w:rFonts w:ascii="GHEA Grapalat" w:hAnsi="GHEA Grapalat" w:cs="Arial"/>
          <w:sz w:val="20"/>
          <w:szCs w:val="20"/>
          <w:lang w:val="es-ES"/>
        </w:rPr>
        <w:t xml:space="preserve">  </w:t>
      </w:r>
    </w:p>
    <w:p w14:paraId="4002B303" w14:textId="77777777" w:rsidR="00A1306D" w:rsidRPr="00487F5A" w:rsidRDefault="00A1306D" w:rsidP="00032D5D">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финансового</w:t>
      </w:r>
      <w:proofErr w:type="spellEnd"/>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агента</w:t>
      </w:r>
      <w:proofErr w:type="spellEnd"/>
    </w:p>
    <w:p w14:paraId="429A57AD" w14:textId="77777777" w:rsidR="00A1306D" w:rsidRPr="00487F5A" w:rsidRDefault="00A1306D" w:rsidP="00032D5D">
      <w:pPr>
        <w:rPr>
          <w:rFonts w:ascii="GHEA Grapalat" w:hAnsi="GHEA Grapalat"/>
          <w:vertAlign w:val="superscript"/>
          <w:lang w:val="es-ES"/>
        </w:rPr>
      </w:pPr>
    </w:p>
    <w:p w14:paraId="36225CAB" w14:textId="77777777" w:rsidR="00A1306D" w:rsidRPr="00487F5A" w:rsidRDefault="00A1306D">
      <w:pPr>
        <w:pStyle w:val="ListParagraph"/>
        <w:numPr>
          <w:ilvl w:val="0"/>
          <w:numId w:val="9"/>
        </w:numPr>
        <w:contextualSpacing/>
        <w:jc w:val="both"/>
        <w:rPr>
          <w:rFonts w:ascii="GHEA Grapalat" w:hAnsi="GHEA Grapalat"/>
          <w:u w:val="single"/>
          <w:lang w:val="es-ES"/>
        </w:rPr>
      </w:pPr>
      <w:r w:rsidRPr="008A662A">
        <w:rPr>
          <w:rFonts w:ascii="GHEA Grapalat" w:hAnsi="GHEA Grapalat"/>
          <w:sz w:val="20"/>
          <w:szCs w:val="20"/>
        </w:rPr>
        <w:t>В рамках заключенного между</w:t>
      </w:r>
      <w:r w:rsidRPr="008A662A">
        <w:rPr>
          <w:rFonts w:ascii="GHEA Grapalat" w:hAnsi="GHEA Grapalat"/>
        </w:rPr>
        <w:t xml:space="preserve">   ----------------------</w:t>
      </w:r>
      <w:r w:rsidRPr="00487F5A">
        <w:rPr>
          <w:rFonts w:ascii="GHEA Grapalat" w:hAnsi="GHEA Grapalat"/>
          <w:lang w:val="hy-AM"/>
        </w:rPr>
        <w:t xml:space="preserve"> </w:t>
      </w:r>
      <w:r w:rsidRPr="008A662A">
        <w:rPr>
          <w:rFonts w:ascii="GHEA Grapalat" w:hAnsi="GHEA Grapalat"/>
          <w:sz w:val="20"/>
          <w:szCs w:val="20"/>
        </w:rPr>
        <w:t>- ом   и</w:t>
      </w:r>
      <w:r w:rsidRPr="008A662A">
        <w:rPr>
          <w:rFonts w:ascii="GHEA Grapalat" w:hAnsi="GHEA Grapalat"/>
        </w:rPr>
        <w:t xml:space="preserve"> ---------------------------- </w:t>
      </w:r>
      <w:r w:rsidRPr="008A662A">
        <w:rPr>
          <w:rFonts w:ascii="GHEA Grapalat" w:hAnsi="GHEA Grapalat"/>
          <w:sz w:val="20"/>
          <w:szCs w:val="20"/>
        </w:rPr>
        <w:t>-ом</w:t>
      </w:r>
      <w:r w:rsidRPr="008A662A">
        <w:rPr>
          <w:rFonts w:ascii="GHEA Grapalat" w:hAnsi="GHEA Grapalat"/>
        </w:rPr>
        <w:t xml:space="preserve">                              </w:t>
      </w:r>
    </w:p>
    <w:p w14:paraId="5F49D746" w14:textId="77777777" w:rsidR="00A1306D" w:rsidRPr="008A662A" w:rsidRDefault="00A1306D" w:rsidP="00032D5D">
      <w:pPr>
        <w:rPr>
          <w:rFonts w:ascii="GHEA Grapalat" w:hAnsi="GHEA Grapalat" w:cs="Sylfaen"/>
          <w:vertAlign w:val="superscript"/>
        </w:rPr>
      </w:pP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заказчика                    </w:t>
      </w:r>
      <w:r w:rsidRPr="00487F5A">
        <w:rPr>
          <w:rFonts w:ascii="GHEA Grapalat" w:hAnsi="GHEA Grapalat" w:cs="Sylfaen"/>
          <w:vertAlign w:val="superscript"/>
          <w:lang w:val="hy-AM"/>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подрядчика</w:t>
      </w:r>
    </w:p>
    <w:p w14:paraId="2ED47963" w14:textId="77777777" w:rsidR="00A1306D" w:rsidRPr="008A662A" w:rsidRDefault="00A1306D" w:rsidP="00032D5D">
      <w:pPr>
        <w:rPr>
          <w:rFonts w:ascii="GHEA Grapalat" w:hAnsi="GHEA Grapalat" w:cs="Sylfaen"/>
          <w:vertAlign w:val="superscript"/>
        </w:rPr>
      </w:pPr>
      <w:r w:rsidRPr="00487F5A">
        <w:rPr>
          <w:rFonts w:ascii="GHEA Grapalat" w:hAnsi="GHEA Grapalat" w:cs="Sylfaen"/>
          <w:sz w:val="20"/>
          <w:szCs w:val="20"/>
          <w:lang w:val="es-ES"/>
        </w:rPr>
        <w:t xml:space="preserve">   «--»</w:t>
      </w:r>
      <w:r w:rsidRPr="008A662A">
        <w:rPr>
          <w:rFonts w:ascii="GHEA Grapalat" w:hAnsi="GHEA Grapalat" w:cs="Sylfaen"/>
          <w:sz w:val="20"/>
          <w:szCs w:val="20"/>
        </w:rPr>
        <w:t xml:space="preserve"> </w:t>
      </w:r>
      <w:r w:rsidRPr="00487F5A">
        <w:rPr>
          <w:rFonts w:ascii="GHEA Grapalat" w:hAnsi="GHEA Grapalat" w:cs="Sylfaen"/>
          <w:sz w:val="20"/>
          <w:szCs w:val="20"/>
          <w:lang w:val="es-ES"/>
        </w:rPr>
        <w:t>20</w:t>
      </w:r>
      <w:r w:rsidRPr="008A662A">
        <w:rPr>
          <w:rFonts w:ascii="GHEA Grapalat" w:hAnsi="GHEA Grapalat" w:cs="Sylfaen"/>
          <w:sz w:val="20"/>
          <w:szCs w:val="20"/>
        </w:rPr>
        <w:t>г</w:t>
      </w:r>
      <w:r w:rsidRPr="00487F5A">
        <w:rPr>
          <w:rFonts w:ascii="GHEA Grapalat" w:hAnsi="GHEA Grapalat" w:cs="Sylfaen"/>
          <w:sz w:val="20"/>
          <w:szCs w:val="20"/>
          <w:lang w:val="es-ES"/>
        </w:rPr>
        <w:t>.</w:t>
      </w:r>
      <w:r w:rsidRPr="008A662A">
        <w:rPr>
          <w:rFonts w:ascii="GHEA Grapalat" w:hAnsi="GHEA Grapalat" w:cs="Sylfaen"/>
          <w:sz w:val="20"/>
          <w:szCs w:val="20"/>
        </w:rPr>
        <w:t xml:space="preserve">договора под </w:t>
      </w:r>
      <w:proofErr w:type="gramStart"/>
      <w:r w:rsidRPr="008A662A">
        <w:rPr>
          <w:rFonts w:ascii="GHEA Grapalat" w:hAnsi="GHEA Grapalat" w:cs="Sylfaen"/>
          <w:sz w:val="20"/>
          <w:szCs w:val="20"/>
        </w:rPr>
        <w:t xml:space="preserve">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w:t>
      </w:r>
      <w:proofErr w:type="gramEnd"/>
      <w:r w:rsidRPr="00487F5A">
        <w:rPr>
          <w:rFonts w:ascii="GHEA Grapalat" w:hAnsi="GHEA Grapalat"/>
          <w:i/>
          <w:sz w:val="20"/>
          <w:szCs w:val="20"/>
          <w:lang w:val="af-ZA"/>
        </w:rPr>
        <w:t>_</w:t>
      </w:r>
      <w:proofErr w:type="gramStart"/>
      <w:r w:rsidRPr="00487F5A">
        <w:rPr>
          <w:rFonts w:ascii="GHEA Grapalat" w:hAnsi="GHEA Grapalat"/>
          <w:i/>
          <w:sz w:val="20"/>
          <w:szCs w:val="20"/>
          <w:lang w:val="af-ZA"/>
        </w:rPr>
        <w:t>_</w:t>
      </w:r>
      <w:r w:rsidRPr="00487F5A">
        <w:rPr>
          <w:rFonts w:ascii="GHEA Grapalat" w:hAnsi="GHEA Grapalat" w:cs="Arial"/>
          <w:i/>
          <w:sz w:val="20"/>
          <w:szCs w:val="20"/>
          <w:shd w:val="clear" w:color="auto" w:fill="FFFFFF"/>
          <w:lang w:val="hy-AM"/>
        </w:rPr>
        <w:t>«</w:t>
      </w:r>
      <w:proofErr w:type="gramEnd"/>
      <w:r w:rsidRPr="00487F5A">
        <w:rPr>
          <w:rFonts w:ascii="GHEA Grapalat" w:hAnsi="GHEA Grapalat" w:cs="Arial"/>
          <w:i/>
          <w:sz w:val="20"/>
          <w:szCs w:val="20"/>
          <w:shd w:val="clear" w:color="auto" w:fill="FFFFFF"/>
          <w:lang w:val="hy-AM"/>
        </w:rPr>
        <w:t>_______</w:t>
      </w:r>
      <w:proofErr w:type="gramStart"/>
      <w:r w:rsidRPr="00487F5A">
        <w:rPr>
          <w:rFonts w:ascii="GHEA Grapalat" w:hAnsi="GHEA Grapalat" w:cs="Arial"/>
          <w:i/>
          <w:sz w:val="20"/>
          <w:szCs w:val="20"/>
          <w:shd w:val="clear" w:color="auto" w:fill="FFFFFF"/>
          <w:lang w:val="hy-AM"/>
        </w:rPr>
        <w:t>_»</w:t>
      </w:r>
      <w:r w:rsidRPr="008A662A">
        <w:rPr>
          <w:rFonts w:ascii="GHEA Grapalat" w:hAnsi="GHEA Grapalat"/>
          <w:i/>
          <w:sz w:val="20"/>
          <w:szCs w:val="20"/>
          <w:u w:val="single"/>
        </w:rPr>
        <w:t>_</w:t>
      </w:r>
      <w:proofErr w:type="gramEnd"/>
      <w:r w:rsidRPr="008A662A">
        <w:rPr>
          <w:rFonts w:ascii="GHEA Grapalat" w:hAnsi="GHEA Grapalat"/>
          <w:i/>
          <w:sz w:val="20"/>
          <w:szCs w:val="20"/>
          <w:u w:val="single"/>
        </w:rPr>
        <w:t xml:space="preserve">_ </w:t>
      </w:r>
      <w:r w:rsidRPr="008A662A">
        <w:rPr>
          <w:rFonts w:ascii="GHEA Grapalat" w:hAnsi="GHEA Grapalat"/>
          <w:sz w:val="20"/>
          <w:szCs w:val="20"/>
        </w:rPr>
        <w:t>(</w:t>
      </w:r>
      <w:r w:rsidRPr="008A662A">
        <w:rPr>
          <w:rFonts w:ascii="GHEA Grapalat" w:hAnsi="GHEA Grapalat" w:cs="Sylfaen"/>
          <w:sz w:val="20"/>
          <w:szCs w:val="20"/>
        </w:rPr>
        <w:t>далее-Договор</w:t>
      </w:r>
      <w:r w:rsidRPr="00487F5A">
        <w:rPr>
          <w:rFonts w:ascii="GHEA Grapalat" w:hAnsi="GHEA Grapalat" w:cs="Sylfaen"/>
          <w:sz w:val="20"/>
          <w:szCs w:val="20"/>
          <w:lang w:val="es-ES"/>
        </w:rPr>
        <w:t>)</w:t>
      </w:r>
      <w:r w:rsidRPr="008A662A">
        <w:rPr>
          <w:rFonts w:ascii="GHEA Grapalat" w:hAnsi="GHEA Grapalat" w:cs="Sylfaen"/>
          <w:sz w:val="20"/>
          <w:szCs w:val="20"/>
        </w:rPr>
        <w:t xml:space="preserve">, между </w:t>
      </w:r>
      <w:proofErr w:type="gramStart"/>
      <w:r w:rsidRPr="008A662A">
        <w:rPr>
          <w:rFonts w:ascii="GHEA Grapalat" w:hAnsi="GHEA Grapalat" w:cs="Sylfaen"/>
          <w:sz w:val="20"/>
          <w:szCs w:val="20"/>
        </w:rPr>
        <w:t xml:space="preserve">мной </w:t>
      </w:r>
      <w:r w:rsidRPr="00487F5A">
        <w:rPr>
          <w:rFonts w:ascii="GHEA Grapalat" w:hAnsi="GHEA Grapalat" w:cs="Sylfaen"/>
          <w:sz w:val="20"/>
          <w:szCs w:val="20"/>
          <w:lang w:val="hy-AM"/>
        </w:rPr>
        <w:t xml:space="preserve"> </w:t>
      </w:r>
      <w:r w:rsidRPr="008A662A">
        <w:rPr>
          <w:rFonts w:ascii="GHEA Grapalat" w:hAnsi="GHEA Grapalat" w:cs="Sylfaen"/>
          <w:sz w:val="20"/>
          <w:szCs w:val="20"/>
        </w:rPr>
        <w:t>и</w:t>
      </w:r>
      <w:proofErr w:type="gramEnd"/>
      <w:r w:rsidRPr="008A662A">
        <w:rPr>
          <w:rFonts w:ascii="GHEA Grapalat" w:hAnsi="GHEA Grapalat" w:cs="Sylfaen"/>
          <w:sz w:val="20"/>
          <w:szCs w:val="20"/>
        </w:rPr>
        <w:t xml:space="preserve"> -------------- - ом</w:t>
      </w:r>
    </w:p>
    <w:p w14:paraId="2841A674" w14:textId="77777777" w:rsidR="00A1306D" w:rsidRPr="00487F5A" w:rsidRDefault="00A1306D" w:rsidP="00032D5D">
      <w:pPr>
        <w:rPr>
          <w:rFonts w:ascii="GHEA Grapalat" w:hAnsi="GHEA Grapalat"/>
          <w:u w:val="single"/>
          <w:lang w:val="es-ES"/>
        </w:rPr>
      </w:pPr>
      <w:r w:rsidRPr="008A662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799B81A9" w14:textId="77777777" w:rsidR="00A1306D" w:rsidRPr="00487F5A" w:rsidRDefault="00A1306D" w:rsidP="00032D5D">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w:t>
      </w:r>
      <w:proofErr w:type="gramStart"/>
      <w:r w:rsidRPr="00487F5A">
        <w:rPr>
          <w:rFonts w:ascii="GHEA Grapalat" w:hAnsi="GHEA Grapalat" w:cs="Sylfaen"/>
          <w:sz w:val="20"/>
          <w:szCs w:val="20"/>
          <w:lang w:val="es-ES"/>
        </w:rPr>
        <w:t xml:space="preserve">20  </w:t>
      </w:r>
      <w:r w:rsidRPr="00772743">
        <w:rPr>
          <w:rFonts w:ascii="GHEA Grapalat" w:hAnsi="GHEA Grapalat" w:cs="Sylfaen"/>
          <w:sz w:val="20"/>
          <w:szCs w:val="20"/>
        </w:rPr>
        <w:t>года</w:t>
      </w:r>
      <w:proofErr w:type="gramEnd"/>
      <w:r w:rsidRPr="00772743">
        <w:rPr>
          <w:rFonts w:ascii="GHEA Grapalat" w:hAnsi="GHEA Grapalat" w:cs="Sylfaen"/>
          <w:sz w:val="20"/>
          <w:szCs w:val="20"/>
        </w:rPr>
        <w:t xml:space="preserve"> </w:t>
      </w:r>
      <w:r w:rsidRPr="00487F5A">
        <w:rPr>
          <w:rFonts w:ascii="GHEA Grapalat" w:hAnsi="GHEA Grapalat" w:cs="Sylfaen"/>
          <w:sz w:val="20"/>
          <w:szCs w:val="20"/>
          <w:lang w:val="es-ES"/>
        </w:rPr>
        <w:t xml:space="preserve"> </w:t>
      </w:r>
      <w:r w:rsidRPr="00772743">
        <w:rPr>
          <w:rFonts w:ascii="GHEA Grapalat" w:hAnsi="GHEA Grapalat"/>
          <w:sz w:val="20"/>
          <w:szCs w:val="20"/>
        </w:rPr>
        <w:t>заключен</w:t>
      </w:r>
      <w:r w:rsidRPr="00487F5A">
        <w:rPr>
          <w:rFonts w:ascii="GHEA Grapalat" w:hAnsi="GHEA Grapalat" w:cs="Sylfaen"/>
          <w:sz w:val="20"/>
          <w:szCs w:val="20"/>
          <w:lang w:val="es-ES"/>
        </w:rPr>
        <w:t xml:space="preserve"> </w:t>
      </w:r>
      <w:r w:rsidRPr="00772743">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772743">
        <w:rPr>
          <w:rFonts w:ascii="GHEA Grapalat" w:hAnsi="GHEA Grapalat"/>
        </w:rPr>
        <w:t>.</w:t>
      </w:r>
      <w:r w:rsidRPr="00487F5A">
        <w:rPr>
          <w:rFonts w:ascii="GHEA Grapalat" w:hAnsi="GHEA Grapalat" w:cs="Sylfaen"/>
          <w:sz w:val="20"/>
          <w:szCs w:val="20"/>
          <w:lang w:val="es-ES"/>
        </w:rPr>
        <w:t xml:space="preserve"> </w:t>
      </w:r>
    </w:p>
    <w:p w14:paraId="5DCA2236" w14:textId="77777777" w:rsidR="00A1306D" w:rsidRPr="00487F5A" w:rsidRDefault="00A1306D" w:rsidP="00032D5D">
      <w:pPr>
        <w:rPr>
          <w:rFonts w:ascii="GHEA Grapalat" w:hAnsi="GHEA Grapalat" w:cs="Sylfaen"/>
          <w:sz w:val="20"/>
          <w:szCs w:val="20"/>
          <w:lang w:val="es-ES"/>
        </w:rPr>
      </w:pPr>
    </w:p>
    <w:p w14:paraId="2E8F4829" w14:textId="77777777" w:rsidR="00A1306D" w:rsidRPr="008A662A" w:rsidRDefault="00A1306D">
      <w:pPr>
        <w:pStyle w:val="ListParagraph"/>
        <w:numPr>
          <w:ilvl w:val="0"/>
          <w:numId w:val="9"/>
        </w:numPr>
        <w:contextualSpacing/>
        <w:jc w:val="both"/>
        <w:rPr>
          <w:rFonts w:ascii="GHEA Grapalat" w:hAnsi="GHEA Grapalat" w:cs="Sylfaen"/>
          <w:sz w:val="20"/>
          <w:szCs w:val="20"/>
        </w:rPr>
      </w:pPr>
      <w:r w:rsidRPr="008A662A">
        <w:rPr>
          <w:rFonts w:ascii="GHEA Grapalat" w:hAnsi="GHEA Grapalat" w:cs="Sylfaen"/>
          <w:sz w:val="20"/>
          <w:szCs w:val="20"/>
        </w:rPr>
        <w:t>Согласен с условиями изложенными в пункте 8.12 .</w:t>
      </w:r>
    </w:p>
    <w:p w14:paraId="49D01EDE" w14:textId="77777777" w:rsidR="00A1306D" w:rsidRPr="00487F5A" w:rsidRDefault="00A1306D" w:rsidP="00032D5D">
      <w:pPr>
        <w:jc w:val="center"/>
        <w:rPr>
          <w:rFonts w:ascii="GHEA Grapalat" w:hAnsi="GHEA Grapalat" w:cs="GHEA Grapalat"/>
          <w:lang w:val="es-ES"/>
        </w:rPr>
      </w:pPr>
    </w:p>
    <w:p w14:paraId="503CF98C" w14:textId="77777777" w:rsidR="00A1306D" w:rsidRPr="00487F5A" w:rsidRDefault="00A1306D" w:rsidP="00032D5D">
      <w:pPr>
        <w:jc w:val="center"/>
        <w:rPr>
          <w:rFonts w:ascii="GHEA Grapalat" w:hAnsi="GHEA Grapalat" w:cs="Sylfaen"/>
          <w:b/>
          <w:lang w:val="es-ES"/>
        </w:rPr>
      </w:pPr>
    </w:p>
    <w:p w14:paraId="4E3E53F7" w14:textId="77777777" w:rsidR="00A1306D" w:rsidRPr="00487F5A" w:rsidRDefault="00A1306D" w:rsidP="00032D5D">
      <w:pPr>
        <w:ind w:left="720" w:firstLine="720"/>
        <w:rPr>
          <w:rFonts w:ascii="GHEA Grapalat" w:hAnsi="GHEA Grapalat"/>
          <w:sz w:val="20"/>
          <w:lang w:val="hy-AM"/>
        </w:rPr>
      </w:pPr>
      <w:r w:rsidRPr="00487F5A">
        <w:rPr>
          <w:rFonts w:ascii="GHEA Grapalat" w:hAnsi="GHEA Grapalat"/>
          <w:sz w:val="20"/>
          <w:lang w:val="es-ES"/>
        </w:rPr>
        <w:lastRenderedPageBreak/>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4827F7FB" w14:textId="77777777" w:rsidR="00A1306D" w:rsidRPr="00487F5A" w:rsidRDefault="00A1306D" w:rsidP="00032D5D">
      <w:pPr>
        <w:rPr>
          <w:rFonts w:ascii="GHEA Grapalat" w:hAnsi="GHEA Grapalat"/>
          <w:sz w:val="20"/>
          <w:vertAlign w:val="superscript"/>
          <w:lang w:val="hy-AM"/>
        </w:rPr>
      </w:pPr>
      <w:r w:rsidRPr="008A662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8A662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40613C70" w14:textId="77777777" w:rsidR="00A1306D" w:rsidRPr="00487F5A" w:rsidRDefault="00A1306D" w:rsidP="00032D5D">
      <w:pPr>
        <w:jc w:val="right"/>
        <w:rPr>
          <w:rFonts w:ascii="GHEA Grapalat" w:hAnsi="GHEA Grapalat"/>
          <w:sz w:val="20"/>
          <w:lang w:val="hy-AM"/>
        </w:rPr>
      </w:pPr>
      <w:r w:rsidRPr="00487F5A">
        <w:rPr>
          <w:rFonts w:ascii="GHEA Grapalat" w:hAnsi="GHEA Grapalat"/>
          <w:sz w:val="20"/>
          <w:lang w:val="hy-AM"/>
        </w:rPr>
        <w:t xml:space="preserve">    </w:t>
      </w:r>
    </w:p>
    <w:p w14:paraId="6D586FDF" w14:textId="77777777" w:rsidR="00A1306D" w:rsidRPr="00487F5A" w:rsidRDefault="00A1306D" w:rsidP="00032D5D">
      <w:pPr>
        <w:jc w:val="center"/>
        <w:rPr>
          <w:rFonts w:ascii="GHEA Grapalat" w:hAnsi="GHEA Grapalat" w:cs="Sylfaen"/>
          <w:sz w:val="16"/>
          <w:szCs w:val="16"/>
          <w:lang w:val="es-ES"/>
        </w:rPr>
      </w:pPr>
      <w:r w:rsidRPr="008A662A">
        <w:rPr>
          <w:rFonts w:ascii="GHEA Grapalat" w:hAnsi="GHEA Grapalat"/>
          <w:sz w:val="16"/>
          <w:szCs w:val="16"/>
        </w:rPr>
        <w:t xml:space="preserve">                                                                                                      </w:t>
      </w:r>
      <w:r w:rsidRPr="00487F5A">
        <w:rPr>
          <w:rFonts w:ascii="GHEA Grapalat" w:hAnsi="GHEA Grapalat"/>
          <w:sz w:val="16"/>
          <w:szCs w:val="16"/>
        </w:rPr>
        <w:t>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74C8C062" w14:textId="77777777" w:rsidR="00A1306D" w:rsidRPr="00487F5A" w:rsidRDefault="00A1306D" w:rsidP="00032D5D">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548971E7" w14:textId="77777777" w:rsidR="00A1306D" w:rsidRPr="00487F5A" w:rsidRDefault="00A1306D" w:rsidP="00032D5D">
      <w:pPr>
        <w:jc w:val="center"/>
        <w:rPr>
          <w:rFonts w:ascii="GHEA Grapalat" w:hAnsi="GHEA Grapalat" w:cs="Sylfaen"/>
          <w:sz w:val="16"/>
          <w:szCs w:val="16"/>
          <w:lang w:val="es-ES"/>
        </w:rPr>
      </w:pPr>
    </w:p>
    <w:p w14:paraId="37E37FF6" w14:textId="77777777" w:rsidR="00A1306D" w:rsidRPr="00487F5A" w:rsidRDefault="00A1306D" w:rsidP="00032D5D">
      <w:pPr>
        <w:jc w:val="right"/>
        <w:rPr>
          <w:rFonts w:ascii="GHEA Grapalat" w:hAnsi="GHEA Grapalat"/>
          <w:sz w:val="20"/>
          <w:lang w:val="hy-AM"/>
        </w:rPr>
      </w:pPr>
      <w:r w:rsidRPr="00487F5A">
        <w:rPr>
          <w:rFonts w:ascii="GHEA Grapalat" w:hAnsi="GHEA Grapalat" w:cs="Sylfaen"/>
          <w:sz w:val="20"/>
          <w:szCs w:val="20"/>
          <w:lang w:val="es-ES"/>
        </w:rPr>
        <w:t xml:space="preserve">«--»         </w:t>
      </w:r>
      <w:proofErr w:type="gramStart"/>
      <w:r w:rsidRPr="00487F5A">
        <w:rPr>
          <w:rFonts w:ascii="GHEA Grapalat" w:hAnsi="GHEA Grapalat" w:cs="Sylfaen"/>
          <w:sz w:val="20"/>
          <w:szCs w:val="20"/>
          <w:lang w:val="es-ES"/>
        </w:rPr>
        <w:t xml:space="preserve">20  </w:t>
      </w:r>
      <w:r w:rsidRPr="00487F5A">
        <w:rPr>
          <w:rFonts w:ascii="GHEA Grapalat" w:hAnsi="GHEA Grapalat" w:cs="Sylfaen"/>
          <w:sz w:val="20"/>
          <w:szCs w:val="20"/>
        </w:rPr>
        <w:t>г.</w:t>
      </w:r>
      <w:proofErr w:type="gramEnd"/>
      <w:r w:rsidRPr="00487F5A">
        <w:rPr>
          <w:rFonts w:ascii="GHEA Grapalat" w:hAnsi="GHEA Grapalat"/>
          <w:sz w:val="20"/>
          <w:lang w:val="hy-AM"/>
        </w:rPr>
        <w:tab/>
        <w:t xml:space="preserve"> </w:t>
      </w:r>
    </w:p>
    <w:p w14:paraId="790ADCC8" w14:textId="30C4EF33" w:rsidR="00A1306D" w:rsidRDefault="00A1306D" w:rsidP="00032D5D">
      <w:pPr>
        <w:widowControl w:val="0"/>
        <w:ind w:left="-142" w:firstLine="142"/>
        <w:jc w:val="both"/>
        <w:rPr>
          <w:rFonts w:ascii="GHEA Grapalat" w:hAnsi="GHEA Grapalat"/>
          <w:i/>
        </w:rPr>
      </w:pPr>
    </w:p>
    <w:p w14:paraId="0E194BD3" w14:textId="7B7E9E63" w:rsidR="00A1306D" w:rsidRDefault="00A1306D" w:rsidP="00032D5D">
      <w:pPr>
        <w:widowControl w:val="0"/>
        <w:ind w:left="-142" w:firstLine="142"/>
        <w:jc w:val="both"/>
        <w:rPr>
          <w:rFonts w:ascii="GHEA Grapalat" w:hAnsi="GHEA Grapalat"/>
          <w:i/>
        </w:rPr>
      </w:pPr>
    </w:p>
    <w:p w14:paraId="438F39C5" w14:textId="77777777" w:rsidR="00A1306D" w:rsidRPr="00B138F3" w:rsidRDefault="00A1306D" w:rsidP="00032D5D">
      <w:pPr>
        <w:widowControl w:val="0"/>
        <w:ind w:left="-142" w:firstLine="142"/>
        <w:jc w:val="both"/>
        <w:rPr>
          <w:rFonts w:ascii="GHEA Grapalat" w:hAnsi="GHEA Grapalat"/>
          <w:i/>
        </w:rPr>
      </w:pPr>
    </w:p>
    <w:sectPr w:rsidR="00A1306D"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CB446" w14:textId="77777777" w:rsidR="00DC1AC4" w:rsidRDefault="00DC1AC4">
      <w:r>
        <w:separator/>
      </w:r>
    </w:p>
  </w:endnote>
  <w:endnote w:type="continuationSeparator" w:id="0">
    <w:p w14:paraId="2127A8C1" w14:textId="77777777" w:rsidR="00DC1AC4" w:rsidRDefault="00DC1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1D080" w14:textId="77777777" w:rsidR="00DC1AC4" w:rsidRDefault="00DC1AC4">
      <w:r>
        <w:separator/>
      </w:r>
    </w:p>
  </w:footnote>
  <w:footnote w:type="continuationSeparator" w:id="0">
    <w:p w14:paraId="342CDFC1" w14:textId="77777777" w:rsidR="00DC1AC4" w:rsidRDefault="00DC1AC4">
      <w:r>
        <w:continuationSeparator/>
      </w:r>
    </w:p>
  </w:footnote>
  <w:footnote w:id="1">
    <w:p w14:paraId="33B4C7EE" w14:textId="695D0E60"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w:t>
      </w:r>
      <w:r w:rsidR="00A34892">
        <w:rPr>
          <w:rFonts w:ascii="GHEA Grapalat" w:hAnsi="GHEA Grapalat"/>
          <w:i/>
        </w:rPr>
        <w:t>запроса котировок</w:t>
      </w:r>
      <w:r w:rsidRPr="00ED3BA4">
        <w:rPr>
          <w:rFonts w:ascii="GHEA Grapalat" w:hAnsi="GHEA Grapalat"/>
          <w:i/>
        </w:rPr>
        <w:t>", заменяет соответственно словами "</w:t>
      </w:r>
      <w:r w:rsidR="00A34892">
        <w:rPr>
          <w:rFonts w:ascii="GHEA Grapalat" w:hAnsi="GHEA Grapalat"/>
          <w:i/>
        </w:rPr>
        <w:t>запроса котировок</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w:t>
      </w:r>
      <w:r w:rsidRPr="00D3436F">
        <w:rPr>
          <w:rFonts w:ascii="GHEA Grapalat" w:hAnsi="GHEA Grapalat"/>
          <w:i/>
          <w:sz w:val="20"/>
          <w:szCs w:val="20"/>
        </w:rPr>
        <w:t>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2E32BC74" w14:textId="77777777" w:rsidR="0061787C" w:rsidRPr="00D3436F" w:rsidRDefault="0061787C"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B7468BB" w14:textId="77777777" w:rsidR="0061787C" w:rsidRPr="000811C1" w:rsidRDefault="0061787C">
      <w:pPr>
        <w:pStyle w:val="FootnoteText"/>
        <w:rPr>
          <w:rFonts w:asciiTheme="minorHAnsi" w:hAnsiTheme="minorHAnsi"/>
        </w:rPr>
      </w:pPr>
    </w:p>
  </w:footnote>
  <w:footnote w:id="7">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8">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9">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w:t>
      </w:r>
      <w:r w:rsidRPr="00BD16E0">
        <w:rPr>
          <w:rFonts w:ascii="GHEA Grapalat" w:hAnsi="GHEA Grapalat"/>
          <w:i/>
          <w:sz w:val="18"/>
          <w:szCs w:val="18"/>
        </w:rPr>
        <w:t>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10">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w:t>
      </w:r>
      <w:r w:rsidRPr="00C67FAB">
        <w:rPr>
          <w:rFonts w:ascii="GHEA Grapalat" w:hAnsi="GHEA Grapalat"/>
          <w:i/>
        </w:rPr>
        <w:t>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2">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609E1E46" w14:textId="77777777" w:rsidR="003D6519" w:rsidRPr="00DE7706" w:rsidRDefault="003D6519" w:rsidP="003D6519">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5">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7">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18">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1">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2">
    <w:p w14:paraId="1E854051" w14:textId="77777777" w:rsidR="002B7B7C" w:rsidRPr="00A6067F" w:rsidRDefault="002B7B7C" w:rsidP="002B7B7C">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79013060" w14:textId="77777777" w:rsidR="002B7B7C" w:rsidRPr="00A6067F" w:rsidRDefault="002B7B7C" w:rsidP="002B7B7C">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3">
    <w:p w14:paraId="7BFC82F4" w14:textId="77777777" w:rsidR="0061787C" w:rsidRPr="000A504A" w:rsidRDefault="0061787C" w:rsidP="00BB28C8">
      <w:pPr>
        <w:pStyle w:val="FootnoteText"/>
        <w:widowControl w:val="0"/>
        <w:jc w:val="both"/>
        <w:rPr>
          <w:ins w:id="17"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24">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25">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14:paraId="20B8C071" w14:textId="77777777" w:rsidR="005F0F8B" w:rsidRPr="00124BE9" w:rsidRDefault="005F0F8B" w:rsidP="005F0F8B">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7">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28">
    <w:p w14:paraId="032FE955" w14:textId="77777777" w:rsidR="0061787C" w:rsidRPr="00124BE9" w:rsidRDefault="0061787C"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29">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0">
    <w:p w14:paraId="6DACD77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7F282B"/>
    <w:multiLevelType w:val="hybridMultilevel"/>
    <w:tmpl w:val="51A24272"/>
    <w:lvl w:ilvl="0" w:tplc="B350B07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7"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499228FE"/>
    <w:multiLevelType w:val="hybridMultilevel"/>
    <w:tmpl w:val="BD7838BA"/>
    <w:lvl w:ilvl="0" w:tplc="DEF4BC3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7"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4" w15:restartNumberingAfterBreak="0">
    <w:nsid w:val="71CC7C99"/>
    <w:multiLevelType w:val="hybridMultilevel"/>
    <w:tmpl w:val="6E3E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969243940">
    <w:abstractNumId w:val="14"/>
  </w:num>
  <w:num w:numId="2" w16cid:durableId="89661665">
    <w:abstractNumId w:val="5"/>
  </w:num>
  <w:num w:numId="3" w16cid:durableId="1446117870">
    <w:abstractNumId w:val="4"/>
  </w:num>
  <w:num w:numId="4" w16cid:durableId="1095133024">
    <w:abstractNumId w:val="0"/>
  </w:num>
  <w:num w:numId="5" w16cid:durableId="1280840775">
    <w:abstractNumId w:val="12"/>
  </w:num>
  <w:num w:numId="6" w16cid:durableId="493256618">
    <w:abstractNumId w:val="41"/>
  </w:num>
  <w:num w:numId="7" w16cid:durableId="1606843210">
    <w:abstractNumId w:val="37"/>
  </w:num>
  <w:num w:numId="8" w16cid:durableId="1075397518">
    <w:abstractNumId w:val="16"/>
  </w:num>
  <w:num w:numId="9" w16cid:durableId="1859273833">
    <w:abstractNumId w:val="32"/>
  </w:num>
  <w:num w:numId="10" w16cid:durableId="334116517">
    <w:abstractNumId w:val="31"/>
  </w:num>
  <w:num w:numId="11" w16cid:durableId="562103313">
    <w:abstractNumId w:val="36"/>
  </w:num>
  <w:num w:numId="12" w16cid:durableId="1222667913">
    <w:abstractNumId w:val="13"/>
  </w:num>
  <w:num w:numId="13" w16cid:durableId="665406253">
    <w:abstractNumId w:val="33"/>
  </w:num>
  <w:num w:numId="14" w16cid:durableId="1502087144">
    <w:abstractNumId w:val="28"/>
  </w:num>
  <w:num w:numId="15" w16cid:durableId="1991471298">
    <w:abstractNumId w:val="39"/>
  </w:num>
  <w:num w:numId="16" w16cid:durableId="647784105">
    <w:abstractNumId w:val="36"/>
    <w:lvlOverride w:ilvl="0">
      <w:startOverride w:val="1"/>
    </w:lvlOverride>
    <w:lvlOverride w:ilvl="1"/>
    <w:lvlOverride w:ilvl="2"/>
    <w:lvlOverride w:ilvl="3"/>
    <w:lvlOverride w:ilvl="4"/>
    <w:lvlOverride w:ilvl="5"/>
    <w:lvlOverride w:ilvl="6"/>
    <w:lvlOverride w:ilvl="7"/>
    <w:lvlOverride w:ilvl="8"/>
  </w:num>
  <w:num w:numId="17" w16cid:durableId="3611779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5230607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87835771">
    <w:abstractNumId w:val="30"/>
  </w:num>
  <w:num w:numId="20" w16cid:durableId="1240559377">
    <w:abstractNumId w:val="8"/>
  </w:num>
  <w:num w:numId="21" w16cid:durableId="1451893602">
    <w:abstractNumId w:val="11"/>
  </w:num>
  <w:num w:numId="22" w16cid:durableId="1436712204">
    <w:abstractNumId w:val="48"/>
  </w:num>
  <w:num w:numId="23" w16cid:durableId="1015612396">
    <w:abstractNumId w:val="43"/>
  </w:num>
  <w:num w:numId="24" w16cid:durableId="746994605">
    <w:abstractNumId w:val="20"/>
  </w:num>
  <w:num w:numId="25" w16cid:durableId="174810020">
    <w:abstractNumId w:val="45"/>
  </w:num>
  <w:num w:numId="26" w16cid:durableId="567804613">
    <w:abstractNumId w:val="26"/>
  </w:num>
  <w:num w:numId="27" w16cid:durableId="1843277722">
    <w:abstractNumId w:val="9"/>
  </w:num>
  <w:num w:numId="28" w16cid:durableId="142041101">
    <w:abstractNumId w:val="2"/>
  </w:num>
  <w:num w:numId="29" w16cid:durableId="2047290828">
    <w:abstractNumId w:val="7"/>
  </w:num>
  <w:num w:numId="30" w16cid:durableId="345641114">
    <w:abstractNumId w:val="6"/>
  </w:num>
  <w:num w:numId="31" w16cid:durableId="39597472">
    <w:abstractNumId w:val="49"/>
  </w:num>
  <w:num w:numId="32" w16cid:durableId="1570461127">
    <w:abstractNumId w:val="47"/>
  </w:num>
  <w:num w:numId="33" w16cid:durableId="1957979537">
    <w:abstractNumId w:val="38"/>
  </w:num>
  <w:num w:numId="34" w16cid:durableId="1556426608">
    <w:abstractNumId w:val="1"/>
  </w:num>
  <w:num w:numId="35" w16cid:durableId="1221986303">
    <w:abstractNumId w:val="24"/>
  </w:num>
  <w:num w:numId="36" w16cid:durableId="922185376">
    <w:abstractNumId w:val="29"/>
  </w:num>
  <w:num w:numId="37" w16cid:durableId="527447397">
    <w:abstractNumId w:val="35"/>
  </w:num>
  <w:num w:numId="38" w16cid:durableId="1692683630">
    <w:abstractNumId w:val="18"/>
  </w:num>
  <w:num w:numId="39" w16cid:durableId="1122380007">
    <w:abstractNumId w:val="23"/>
  </w:num>
  <w:num w:numId="40" w16cid:durableId="779185851">
    <w:abstractNumId w:val="34"/>
  </w:num>
  <w:num w:numId="41" w16cid:durableId="280765371">
    <w:abstractNumId w:val="40"/>
  </w:num>
  <w:num w:numId="42" w16cid:durableId="166406395">
    <w:abstractNumId w:val="19"/>
  </w:num>
  <w:num w:numId="43" w16cid:durableId="1407653085">
    <w:abstractNumId w:val="42"/>
  </w:num>
  <w:num w:numId="44" w16cid:durableId="1315720645">
    <w:abstractNumId w:val="27"/>
  </w:num>
  <w:num w:numId="45" w16cid:durableId="1255281175">
    <w:abstractNumId w:val="25"/>
  </w:num>
  <w:num w:numId="46" w16cid:durableId="831795712">
    <w:abstractNumId w:val="10"/>
  </w:num>
  <w:num w:numId="47" w16cid:durableId="1754471833">
    <w:abstractNumId w:val="46"/>
  </w:num>
  <w:num w:numId="48" w16cid:durableId="688608549">
    <w:abstractNumId w:val="15"/>
  </w:num>
  <w:num w:numId="49" w16cid:durableId="675229274">
    <w:abstractNumId w:val="21"/>
  </w:num>
  <w:num w:numId="50" w16cid:durableId="1918053211">
    <w:abstractNumId w:val="22"/>
  </w:num>
  <w:num w:numId="51" w16cid:durableId="2016610634">
    <w:abstractNumId w:val="44"/>
  </w:num>
  <w:num w:numId="52" w16cid:durableId="417488261">
    <w:abstractNumId w:val="17"/>
  </w:num>
  <w:num w:numId="53" w16cid:durableId="1156455348">
    <w:abstractNumId w:val="3"/>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3FB"/>
    <w:rsid w:val="00006A31"/>
    <w:rsid w:val="000076A1"/>
    <w:rsid w:val="0000776B"/>
    <w:rsid w:val="0001020B"/>
    <w:rsid w:val="00010330"/>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E47"/>
    <w:rsid w:val="00023F8F"/>
    <w:rsid w:val="000246E6"/>
    <w:rsid w:val="00024B87"/>
    <w:rsid w:val="00025353"/>
    <w:rsid w:val="00025A85"/>
    <w:rsid w:val="00026351"/>
    <w:rsid w:val="00027166"/>
    <w:rsid w:val="000275BF"/>
    <w:rsid w:val="00027929"/>
    <w:rsid w:val="00030D40"/>
    <w:rsid w:val="000312D9"/>
    <w:rsid w:val="000313A6"/>
    <w:rsid w:val="000316DF"/>
    <w:rsid w:val="000320D9"/>
    <w:rsid w:val="00032D5D"/>
    <w:rsid w:val="000330A3"/>
    <w:rsid w:val="00033946"/>
    <w:rsid w:val="00033B20"/>
    <w:rsid w:val="00033C85"/>
    <w:rsid w:val="00033ED4"/>
    <w:rsid w:val="00034CED"/>
    <w:rsid w:val="0003776D"/>
    <w:rsid w:val="00037DDE"/>
    <w:rsid w:val="000408D8"/>
    <w:rsid w:val="00041366"/>
    <w:rsid w:val="000424BA"/>
    <w:rsid w:val="000429FE"/>
    <w:rsid w:val="00042BD4"/>
    <w:rsid w:val="00043225"/>
    <w:rsid w:val="0004387F"/>
    <w:rsid w:val="00046758"/>
    <w:rsid w:val="00046BAC"/>
    <w:rsid w:val="000473EF"/>
    <w:rsid w:val="00051225"/>
    <w:rsid w:val="00051490"/>
    <w:rsid w:val="00051504"/>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484"/>
    <w:rsid w:val="000735B0"/>
    <w:rsid w:val="00073A04"/>
    <w:rsid w:val="00073A09"/>
    <w:rsid w:val="00073DA4"/>
    <w:rsid w:val="000743E1"/>
    <w:rsid w:val="00074992"/>
    <w:rsid w:val="00074CC1"/>
    <w:rsid w:val="000752B1"/>
    <w:rsid w:val="00075997"/>
    <w:rsid w:val="000763E5"/>
    <w:rsid w:val="00076EF4"/>
    <w:rsid w:val="00077062"/>
    <w:rsid w:val="00077BB9"/>
    <w:rsid w:val="00080C4E"/>
    <w:rsid w:val="00080E73"/>
    <w:rsid w:val="000811C1"/>
    <w:rsid w:val="000814B8"/>
    <w:rsid w:val="000816F8"/>
    <w:rsid w:val="0008198A"/>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1E4"/>
    <w:rsid w:val="00090699"/>
    <w:rsid w:val="000911CA"/>
    <w:rsid w:val="00091309"/>
    <w:rsid w:val="000918F5"/>
    <w:rsid w:val="00092D0A"/>
    <w:rsid w:val="00092E73"/>
    <w:rsid w:val="0009380C"/>
    <w:rsid w:val="000939C0"/>
    <w:rsid w:val="0009416C"/>
    <w:rsid w:val="0009449B"/>
    <w:rsid w:val="000946A3"/>
    <w:rsid w:val="00094ADE"/>
    <w:rsid w:val="00094CDD"/>
    <w:rsid w:val="00094F5C"/>
    <w:rsid w:val="00095885"/>
    <w:rsid w:val="00095EB1"/>
    <w:rsid w:val="000964F1"/>
    <w:rsid w:val="00096865"/>
    <w:rsid w:val="0009758F"/>
    <w:rsid w:val="00097DE8"/>
    <w:rsid w:val="000A07AF"/>
    <w:rsid w:val="000A0EED"/>
    <w:rsid w:val="000A15F9"/>
    <w:rsid w:val="000A1C94"/>
    <w:rsid w:val="000A214C"/>
    <w:rsid w:val="000A323C"/>
    <w:rsid w:val="000A359E"/>
    <w:rsid w:val="000A37CE"/>
    <w:rsid w:val="000A4B60"/>
    <w:rsid w:val="000A4FC5"/>
    <w:rsid w:val="000A504A"/>
    <w:rsid w:val="000A5316"/>
    <w:rsid w:val="000A5B16"/>
    <w:rsid w:val="000A679A"/>
    <w:rsid w:val="000A6B75"/>
    <w:rsid w:val="000A72AD"/>
    <w:rsid w:val="000A7528"/>
    <w:rsid w:val="000B033F"/>
    <w:rsid w:val="000B0B17"/>
    <w:rsid w:val="000B259E"/>
    <w:rsid w:val="000B269D"/>
    <w:rsid w:val="000B2958"/>
    <w:rsid w:val="000B2CFA"/>
    <w:rsid w:val="000B33B2"/>
    <w:rsid w:val="000B3864"/>
    <w:rsid w:val="000B4F91"/>
    <w:rsid w:val="000B5EDF"/>
    <w:rsid w:val="000B6A70"/>
    <w:rsid w:val="000B6C50"/>
    <w:rsid w:val="000B6E8D"/>
    <w:rsid w:val="000B700B"/>
    <w:rsid w:val="000B751B"/>
    <w:rsid w:val="000B7641"/>
    <w:rsid w:val="000B7C54"/>
    <w:rsid w:val="000C062F"/>
    <w:rsid w:val="000C0A9D"/>
    <w:rsid w:val="000C165F"/>
    <w:rsid w:val="000C1F01"/>
    <w:rsid w:val="000C244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4CB"/>
    <w:rsid w:val="000D5756"/>
    <w:rsid w:val="000D5766"/>
    <w:rsid w:val="000D590A"/>
    <w:rsid w:val="000D6018"/>
    <w:rsid w:val="000D6A89"/>
    <w:rsid w:val="000D6C21"/>
    <w:rsid w:val="000D701E"/>
    <w:rsid w:val="000D77C1"/>
    <w:rsid w:val="000E0EEB"/>
    <w:rsid w:val="000E1C31"/>
    <w:rsid w:val="000E2427"/>
    <w:rsid w:val="000E267C"/>
    <w:rsid w:val="000E308B"/>
    <w:rsid w:val="000E317E"/>
    <w:rsid w:val="000E3D1E"/>
    <w:rsid w:val="000E3EFC"/>
    <w:rsid w:val="000E3F9A"/>
    <w:rsid w:val="000E4039"/>
    <w:rsid w:val="000E426E"/>
    <w:rsid w:val="000E4C35"/>
    <w:rsid w:val="000E4F90"/>
    <w:rsid w:val="000E5A91"/>
    <w:rsid w:val="000E5C19"/>
    <w:rsid w:val="000E624C"/>
    <w:rsid w:val="000E7612"/>
    <w:rsid w:val="000E7936"/>
    <w:rsid w:val="000E79BD"/>
    <w:rsid w:val="000F0B39"/>
    <w:rsid w:val="000F109E"/>
    <w:rsid w:val="000F1325"/>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5359"/>
    <w:rsid w:val="00106365"/>
    <w:rsid w:val="00106C7F"/>
    <w:rsid w:val="00106D44"/>
    <w:rsid w:val="00106DEE"/>
    <w:rsid w:val="00107136"/>
    <w:rsid w:val="00110330"/>
    <w:rsid w:val="00110534"/>
    <w:rsid w:val="00110C05"/>
    <w:rsid w:val="00110D13"/>
    <w:rsid w:val="00111FFB"/>
    <w:rsid w:val="001126EC"/>
    <w:rsid w:val="0011340E"/>
    <w:rsid w:val="00113F0D"/>
    <w:rsid w:val="0011423D"/>
    <w:rsid w:val="00115119"/>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8C2"/>
    <w:rsid w:val="00132FA8"/>
    <w:rsid w:val="00133A5A"/>
    <w:rsid w:val="00133CE4"/>
    <w:rsid w:val="00134D6E"/>
    <w:rsid w:val="00134DC5"/>
    <w:rsid w:val="00134FE3"/>
    <w:rsid w:val="001355CF"/>
    <w:rsid w:val="001355F9"/>
    <w:rsid w:val="00135840"/>
    <w:rsid w:val="001361B2"/>
    <w:rsid w:val="001369CB"/>
    <w:rsid w:val="001377BA"/>
    <w:rsid w:val="00137A5C"/>
    <w:rsid w:val="0014000D"/>
    <w:rsid w:val="001403AE"/>
    <w:rsid w:val="001406F0"/>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68F2"/>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34A"/>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32D9"/>
    <w:rsid w:val="001B37D2"/>
    <w:rsid w:val="001B3DA7"/>
    <w:rsid w:val="001B40EF"/>
    <w:rsid w:val="001B45A9"/>
    <w:rsid w:val="001B478E"/>
    <w:rsid w:val="001B6087"/>
    <w:rsid w:val="001B6FCF"/>
    <w:rsid w:val="001B708D"/>
    <w:rsid w:val="001C0350"/>
    <w:rsid w:val="001C07C6"/>
    <w:rsid w:val="001C0849"/>
    <w:rsid w:val="001C1570"/>
    <w:rsid w:val="001C1C0C"/>
    <w:rsid w:val="001C301C"/>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DD0"/>
    <w:rsid w:val="001F0EDC"/>
    <w:rsid w:val="001F0F81"/>
    <w:rsid w:val="001F1DF0"/>
    <w:rsid w:val="001F1DF7"/>
    <w:rsid w:val="001F2926"/>
    <w:rsid w:val="001F3237"/>
    <w:rsid w:val="001F3830"/>
    <w:rsid w:val="001F386B"/>
    <w:rsid w:val="001F3FAE"/>
    <w:rsid w:val="001F46DD"/>
    <w:rsid w:val="001F48B5"/>
    <w:rsid w:val="001F523A"/>
    <w:rsid w:val="001F5834"/>
    <w:rsid w:val="001F5C79"/>
    <w:rsid w:val="001F5FDE"/>
    <w:rsid w:val="001F6066"/>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CB"/>
    <w:rsid w:val="00220C7C"/>
    <w:rsid w:val="00220CF6"/>
    <w:rsid w:val="002218FE"/>
    <w:rsid w:val="00221C7B"/>
    <w:rsid w:val="0022247D"/>
    <w:rsid w:val="002238E0"/>
    <w:rsid w:val="00223F35"/>
    <w:rsid w:val="002240AB"/>
    <w:rsid w:val="002250D8"/>
    <w:rsid w:val="0022515E"/>
    <w:rsid w:val="002252CD"/>
    <w:rsid w:val="00225B21"/>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4A2F"/>
    <w:rsid w:val="00235549"/>
    <w:rsid w:val="0023571C"/>
    <w:rsid w:val="00235D56"/>
    <w:rsid w:val="00235DAA"/>
    <w:rsid w:val="00236B75"/>
    <w:rsid w:val="00236B98"/>
    <w:rsid w:val="002370BC"/>
    <w:rsid w:val="00237C32"/>
    <w:rsid w:val="002400D8"/>
    <w:rsid w:val="0024027D"/>
    <w:rsid w:val="00240289"/>
    <w:rsid w:val="002406D8"/>
    <w:rsid w:val="002408DB"/>
    <w:rsid w:val="0024186B"/>
    <w:rsid w:val="00241C72"/>
    <w:rsid w:val="00241F05"/>
    <w:rsid w:val="0024205E"/>
    <w:rsid w:val="002430CB"/>
    <w:rsid w:val="002438EB"/>
    <w:rsid w:val="00243E78"/>
    <w:rsid w:val="00244B38"/>
    <w:rsid w:val="00246C8C"/>
    <w:rsid w:val="00247CB4"/>
    <w:rsid w:val="0025145E"/>
    <w:rsid w:val="00251CF9"/>
    <w:rsid w:val="00252C9C"/>
    <w:rsid w:val="002542AE"/>
    <w:rsid w:val="00254A26"/>
    <w:rsid w:val="00254A36"/>
    <w:rsid w:val="002554A3"/>
    <w:rsid w:val="002559B9"/>
    <w:rsid w:val="0025693E"/>
    <w:rsid w:val="00257773"/>
    <w:rsid w:val="00257D71"/>
    <w:rsid w:val="00257E76"/>
    <w:rsid w:val="00260122"/>
    <w:rsid w:val="00260163"/>
    <w:rsid w:val="00260739"/>
    <w:rsid w:val="00260E64"/>
    <w:rsid w:val="0026158D"/>
    <w:rsid w:val="00261A75"/>
    <w:rsid w:val="002626F7"/>
    <w:rsid w:val="00263035"/>
    <w:rsid w:val="00263094"/>
    <w:rsid w:val="002638A5"/>
    <w:rsid w:val="00263D72"/>
    <w:rsid w:val="00263E28"/>
    <w:rsid w:val="0026426F"/>
    <w:rsid w:val="00264532"/>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9691C"/>
    <w:rsid w:val="00297822"/>
    <w:rsid w:val="002A058F"/>
    <w:rsid w:val="002A0700"/>
    <w:rsid w:val="002A0C06"/>
    <w:rsid w:val="002A0F45"/>
    <w:rsid w:val="002A10B2"/>
    <w:rsid w:val="002A1FAC"/>
    <w:rsid w:val="002A2B6F"/>
    <w:rsid w:val="002A3375"/>
    <w:rsid w:val="002A3785"/>
    <w:rsid w:val="002A3FC1"/>
    <w:rsid w:val="002A4554"/>
    <w:rsid w:val="002A464D"/>
    <w:rsid w:val="002A4BE0"/>
    <w:rsid w:val="002A5288"/>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398"/>
    <w:rsid w:val="002B372D"/>
    <w:rsid w:val="002B387A"/>
    <w:rsid w:val="002B3E53"/>
    <w:rsid w:val="002B4FD9"/>
    <w:rsid w:val="002B51FB"/>
    <w:rsid w:val="002B5F87"/>
    <w:rsid w:val="002B6548"/>
    <w:rsid w:val="002B7388"/>
    <w:rsid w:val="002B7594"/>
    <w:rsid w:val="002B7B7C"/>
    <w:rsid w:val="002B7F23"/>
    <w:rsid w:val="002C0665"/>
    <w:rsid w:val="002C071B"/>
    <w:rsid w:val="002C0CF4"/>
    <w:rsid w:val="002C0DD6"/>
    <w:rsid w:val="002C1050"/>
    <w:rsid w:val="002C12BB"/>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0F78"/>
    <w:rsid w:val="002E1E00"/>
    <w:rsid w:val="002E277C"/>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4D67"/>
    <w:rsid w:val="002F5F71"/>
    <w:rsid w:val="002F6164"/>
    <w:rsid w:val="002F6C1E"/>
    <w:rsid w:val="002F6FA0"/>
    <w:rsid w:val="002F7000"/>
    <w:rsid w:val="002F7391"/>
    <w:rsid w:val="002F78B8"/>
    <w:rsid w:val="002F7A7E"/>
    <w:rsid w:val="002F7FB6"/>
    <w:rsid w:val="00300D3A"/>
    <w:rsid w:val="00301062"/>
    <w:rsid w:val="00301193"/>
    <w:rsid w:val="0030129D"/>
    <w:rsid w:val="003012ED"/>
    <w:rsid w:val="00301EBE"/>
    <w:rsid w:val="00303402"/>
    <w:rsid w:val="00303732"/>
    <w:rsid w:val="003041A8"/>
    <w:rsid w:val="00304237"/>
    <w:rsid w:val="00304436"/>
    <w:rsid w:val="00304D64"/>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631"/>
    <w:rsid w:val="003117FE"/>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AE7"/>
    <w:rsid w:val="00333B85"/>
    <w:rsid w:val="00334564"/>
    <w:rsid w:val="003347CE"/>
    <w:rsid w:val="0033541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7F2"/>
    <w:rsid w:val="00374F4A"/>
    <w:rsid w:val="0037529F"/>
    <w:rsid w:val="003755FD"/>
    <w:rsid w:val="00375A71"/>
    <w:rsid w:val="00375C4E"/>
    <w:rsid w:val="00375D38"/>
    <w:rsid w:val="00375E5E"/>
    <w:rsid w:val="00375FD2"/>
    <w:rsid w:val="003760B7"/>
    <w:rsid w:val="00376924"/>
    <w:rsid w:val="00376A9D"/>
    <w:rsid w:val="00377976"/>
    <w:rsid w:val="003802B8"/>
    <w:rsid w:val="00380539"/>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4431"/>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B7FEC"/>
    <w:rsid w:val="003C09CC"/>
    <w:rsid w:val="003C1095"/>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29"/>
    <w:rsid w:val="003D0075"/>
    <w:rsid w:val="003D0BE0"/>
    <w:rsid w:val="003D0E3C"/>
    <w:rsid w:val="003D1153"/>
    <w:rsid w:val="003D14E9"/>
    <w:rsid w:val="003D1CF4"/>
    <w:rsid w:val="003D2146"/>
    <w:rsid w:val="003D256D"/>
    <w:rsid w:val="003D2FE2"/>
    <w:rsid w:val="003D3794"/>
    <w:rsid w:val="003D395E"/>
    <w:rsid w:val="003D3964"/>
    <w:rsid w:val="003D3EB8"/>
    <w:rsid w:val="003D40F2"/>
    <w:rsid w:val="003D4FD0"/>
    <w:rsid w:val="003D56A5"/>
    <w:rsid w:val="003D6519"/>
    <w:rsid w:val="003D7338"/>
    <w:rsid w:val="003D7720"/>
    <w:rsid w:val="003D7F8E"/>
    <w:rsid w:val="003E01D5"/>
    <w:rsid w:val="003E029A"/>
    <w:rsid w:val="003E077D"/>
    <w:rsid w:val="003E0A5B"/>
    <w:rsid w:val="003E1283"/>
    <w:rsid w:val="003E135E"/>
    <w:rsid w:val="003E1421"/>
    <w:rsid w:val="003E194D"/>
    <w:rsid w:val="003E1BE2"/>
    <w:rsid w:val="003E1D76"/>
    <w:rsid w:val="003E1D9D"/>
    <w:rsid w:val="003E1FF9"/>
    <w:rsid w:val="003E2931"/>
    <w:rsid w:val="003E3996"/>
    <w:rsid w:val="003E3B26"/>
    <w:rsid w:val="003E3FD0"/>
    <w:rsid w:val="003E40A7"/>
    <w:rsid w:val="003E4184"/>
    <w:rsid w:val="003E42F9"/>
    <w:rsid w:val="003E5D5B"/>
    <w:rsid w:val="003E6971"/>
    <w:rsid w:val="003E7802"/>
    <w:rsid w:val="003F04E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838"/>
    <w:rsid w:val="00400DB5"/>
    <w:rsid w:val="0040112D"/>
    <w:rsid w:val="0040140A"/>
    <w:rsid w:val="00401B30"/>
    <w:rsid w:val="00401BA5"/>
    <w:rsid w:val="00402941"/>
    <w:rsid w:val="00402A13"/>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53E3"/>
    <w:rsid w:val="00416905"/>
    <w:rsid w:val="00416F1E"/>
    <w:rsid w:val="0041739A"/>
    <w:rsid w:val="004175B6"/>
    <w:rsid w:val="00417E48"/>
    <w:rsid w:val="00417F33"/>
    <w:rsid w:val="004216C5"/>
    <w:rsid w:val="00421A16"/>
    <w:rsid w:val="00421AEB"/>
    <w:rsid w:val="00422802"/>
    <w:rsid w:val="00422F57"/>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60F"/>
    <w:rsid w:val="00441CC1"/>
    <w:rsid w:val="00442510"/>
    <w:rsid w:val="00442C48"/>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12F"/>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2E98"/>
    <w:rsid w:val="00463606"/>
    <w:rsid w:val="004636DA"/>
    <w:rsid w:val="00463B0B"/>
    <w:rsid w:val="0046481A"/>
    <w:rsid w:val="00464D3A"/>
    <w:rsid w:val="00464DA7"/>
    <w:rsid w:val="0046522E"/>
    <w:rsid w:val="0046586E"/>
    <w:rsid w:val="004658EC"/>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D6"/>
    <w:rsid w:val="004874EC"/>
    <w:rsid w:val="0049031F"/>
    <w:rsid w:val="00490743"/>
    <w:rsid w:val="00491B1B"/>
    <w:rsid w:val="0049236F"/>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20A1"/>
    <w:rsid w:val="004A3051"/>
    <w:rsid w:val="004A51CE"/>
    <w:rsid w:val="004A5748"/>
    <w:rsid w:val="004A6204"/>
    <w:rsid w:val="004A712A"/>
    <w:rsid w:val="004A7722"/>
    <w:rsid w:val="004A798D"/>
    <w:rsid w:val="004A7C2E"/>
    <w:rsid w:val="004B10C8"/>
    <w:rsid w:val="004B13F4"/>
    <w:rsid w:val="004B1ADC"/>
    <w:rsid w:val="004B1E2F"/>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0BE2"/>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3C8"/>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47E3"/>
    <w:rsid w:val="0050520C"/>
    <w:rsid w:val="00506667"/>
    <w:rsid w:val="00506832"/>
    <w:rsid w:val="00506873"/>
    <w:rsid w:val="00507FEA"/>
    <w:rsid w:val="00510110"/>
    <w:rsid w:val="00510159"/>
    <w:rsid w:val="00510176"/>
    <w:rsid w:val="00510625"/>
    <w:rsid w:val="005106CC"/>
    <w:rsid w:val="00510C3D"/>
    <w:rsid w:val="00510CB7"/>
    <w:rsid w:val="005111C3"/>
    <w:rsid w:val="005114D0"/>
    <w:rsid w:val="005116B5"/>
    <w:rsid w:val="00511941"/>
    <w:rsid w:val="00511966"/>
    <w:rsid w:val="00511D8D"/>
    <w:rsid w:val="0051223D"/>
    <w:rsid w:val="00512292"/>
    <w:rsid w:val="00512D1F"/>
    <w:rsid w:val="00512DDB"/>
    <w:rsid w:val="00513803"/>
    <w:rsid w:val="00513C9C"/>
    <w:rsid w:val="005143CD"/>
    <w:rsid w:val="00514466"/>
    <w:rsid w:val="005144A4"/>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144"/>
    <w:rsid w:val="005457B4"/>
    <w:rsid w:val="00545F4E"/>
    <w:rsid w:val="00546AA0"/>
    <w:rsid w:val="00546DF3"/>
    <w:rsid w:val="005473A5"/>
    <w:rsid w:val="0054752B"/>
    <w:rsid w:val="00547BAF"/>
    <w:rsid w:val="005500CE"/>
    <w:rsid w:val="00550A62"/>
    <w:rsid w:val="0055174F"/>
    <w:rsid w:val="00551891"/>
    <w:rsid w:val="005525A4"/>
    <w:rsid w:val="00552934"/>
    <w:rsid w:val="00552D6E"/>
    <w:rsid w:val="00553DFD"/>
    <w:rsid w:val="005544AC"/>
    <w:rsid w:val="0055623A"/>
    <w:rsid w:val="005563D9"/>
    <w:rsid w:val="00557E3D"/>
    <w:rsid w:val="005601FE"/>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0134"/>
    <w:rsid w:val="0059159E"/>
    <w:rsid w:val="0059189E"/>
    <w:rsid w:val="005918A4"/>
    <w:rsid w:val="00591EB1"/>
    <w:rsid w:val="0059250B"/>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981"/>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813"/>
    <w:rsid w:val="005D7FA6"/>
    <w:rsid w:val="005E019C"/>
    <w:rsid w:val="005E0725"/>
    <w:rsid w:val="005E0E50"/>
    <w:rsid w:val="005E18B7"/>
    <w:rsid w:val="005E1F72"/>
    <w:rsid w:val="005E24FD"/>
    <w:rsid w:val="005E2F4D"/>
    <w:rsid w:val="005E2FA5"/>
    <w:rsid w:val="005E3501"/>
    <w:rsid w:val="005E3FC4"/>
    <w:rsid w:val="005E4ADE"/>
    <w:rsid w:val="005E4C8D"/>
    <w:rsid w:val="005E4DDB"/>
    <w:rsid w:val="005E52ED"/>
    <w:rsid w:val="005E573E"/>
    <w:rsid w:val="005E6606"/>
    <w:rsid w:val="005E6D42"/>
    <w:rsid w:val="005E7AC1"/>
    <w:rsid w:val="005E7DD1"/>
    <w:rsid w:val="005F0715"/>
    <w:rsid w:val="005F09CE"/>
    <w:rsid w:val="005F0F8B"/>
    <w:rsid w:val="005F1514"/>
    <w:rsid w:val="005F1793"/>
    <w:rsid w:val="005F1CC0"/>
    <w:rsid w:val="005F1DBB"/>
    <w:rsid w:val="005F1F95"/>
    <w:rsid w:val="005F25EF"/>
    <w:rsid w:val="005F2C25"/>
    <w:rsid w:val="005F2F3B"/>
    <w:rsid w:val="005F34E9"/>
    <w:rsid w:val="005F53F2"/>
    <w:rsid w:val="005F581A"/>
    <w:rsid w:val="005F6312"/>
    <w:rsid w:val="005F6DED"/>
    <w:rsid w:val="005F7C1D"/>
    <w:rsid w:val="00601148"/>
    <w:rsid w:val="006015A5"/>
    <w:rsid w:val="00601797"/>
    <w:rsid w:val="00605075"/>
    <w:rsid w:val="0060526C"/>
    <w:rsid w:val="00605382"/>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71E"/>
    <w:rsid w:val="00616AAA"/>
    <w:rsid w:val="00616DD1"/>
    <w:rsid w:val="00617764"/>
    <w:rsid w:val="0061787C"/>
    <w:rsid w:val="00617A6E"/>
    <w:rsid w:val="00617E3A"/>
    <w:rsid w:val="006202D4"/>
    <w:rsid w:val="00621255"/>
    <w:rsid w:val="00621D3B"/>
    <w:rsid w:val="006220CA"/>
    <w:rsid w:val="00623038"/>
    <w:rsid w:val="006237BD"/>
    <w:rsid w:val="00623998"/>
    <w:rsid w:val="00623F24"/>
    <w:rsid w:val="00624725"/>
    <w:rsid w:val="00624E49"/>
    <w:rsid w:val="00625529"/>
    <w:rsid w:val="00626835"/>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15D"/>
    <w:rsid w:val="0064473D"/>
    <w:rsid w:val="00644850"/>
    <w:rsid w:val="00644CE2"/>
    <w:rsid w:val="00644DB0"/>
    <w:rsid w:val="00645866"/>
    <w:rsid w:val="006458AE"/>
    <w:rsid w:val="00647074"/>
    <w:rsid w:val="00650073"/>
    <w:rsid w:val="00650458"/>
    <w:rsid w:val="006505D2"/>
    <w:rsid w:val="0065124D"/>
    <w:rsid w:val="00651408"/>
    <w:rsid w:val="006519EF"/>
    <w:rsid w:val="00651E02"/>
    <w:rsid w:val="006521E5"/>
    <w:rsid w:val="006527F8"/>
    <w:rsid w:val="006530AC"/>
    <w:rsid w:val="00653418"/>
    <w:rsid w:val="00653939"/>
    <w:rsid w:val="00654013"/>
    <w:rsid w:val="00654A51"/>
    <w:rsid w:val="00654ADD"/>
    <w:rsid w:val="00654B3F"/>
    <w:rsid w:val="006558B2"/>
    <w:rsid w:val="0065599D"/>
    <w:rsid w:val="00655E71"/>
    <w:rsid w:val="00655EBD"/>
    <w:rsid w:val="00656EB4"/>
    <w:rsid w:val="00657A45"/>
    <w:rsid w:val="00660138"/>
    <w:rsid w:val="00660717"/>
    <w:rsid w:val="006607D5"/>
    <w:rsid w:val="006608AD"/>
    <w:rsid w:val="00660F52"/>
    <w:rsid w:val="00661E7D"/>
    <w:rsid w:val="00662165"/>
    <w:rsid w:val="00662623"/>
    <w:rsid w:val="0066349B"/>
    <w:rsid w:val="00664BFB"/>
    <w:rsid w:val="00665120"/>
    <w:rsid w:val="006657A3"/>
    <w:rsid w:val="006657EE"/>
    <w:rsid w:val="006658C2"/>
    <w:rsid w:val="0066621D"/>
    <w:rsid w:val="006672E6"/>
    <w:rsid w:val="00667A56"/>
    <w:rsid w:val="00667C83"/>
    <w:rsid w:val="0067066B"/>
    <w:rsid w:val="0067102D"/>
    <w:rsid w:val="00671313"/>
    <w:rsid w:val="00671A82"/>
    <w:rsid w:val="006725DE"/>
    <w:rsid w:val="0067389F"/>
    <w:rsid w:val="00673BD3"/>
    <w:rsid w:val="00673D0A"/>
    <w:rsid w:val="00675684"/>
    <w:rsid w:val="00675740"/>
    <w:rsid w:val="0067579A"/>
    <w:rsid w:val="00675873"/>
    <w:rsid w:val="00676178"/>
    <w:rsid w:val="00676BAE"/>
    <w:rsid w:val="00677499"/>
    <w:rsid w:val="00677658"/>
    <w:rsid w:val="00681F45"/>
    <w:rsid w:val="0068264F"/>
    <w:rsid w:val="00682E8D"/>
    <w:rsid w:val="00683E0A"/>
    <w:rsid w:val="0068400C"/>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546"/>
    <w:rsid w:val="006B6951"/>
    <w:rsid w:val="006C00C9"/>
    <w:rsid w:val="006C0236"/>
    <w:rsid w:val="006C08B6"/>
    <w:rsid w:val="006C0E3B"/>
    <w:rsid w:val="006C1293"/>
    <w:rsid w:val="006C12EC"/>
    <w:rsid w:val="006C15F1"/>
    <w:rsid w:val="006C1D25"/>
    <w:rsid w:val="006C229E"/>
    <w:rsid w:val="006C28F5"/>
    <w:rsid w:val="006C2B56"/>
    <w:rsid w:val="006C2C13"/>
    <w:rsid w:val="006C2F98"/>
    <w:rsid w:val="006C3068"/>
    <w:rsid w:val="006C3115"/>
    <w:rsid w:val="006C312E"/>
    <w:rsid w:val="006C330D"/>
    <w:rsid w:val="006C47F0"/>
    <w:rsid w:val="006C4E1B"/>
    <w:rsid w:val="006C679A"/>
    <w:rsid w:val="006C7FD7"/>
    <w:rsid w:val="006D055E"/>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5D09"/>
    <w:rsid w:val="006D6150"/>
    <w:rsid w:val="006D619D"/>
    <w:rsid w:val="006D684E"/>
    <w:rsid w:val="006D7219"/>
    <w:rsid w:val="006E025F"/>
    <w:rsid w:val="006E15CD"/>
    <w:rsid w:val="006E1E8F"/>
    <w:rsid w:val="006E35A0"/>
    <w:rsid w:val="006E49D7"/>
    <w:rsid w:val="006E50E4"/>
    <w:rsid w:val="006E51B0"/>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C05"/>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3DAB"/>
    <w:rsid w:val="00704898"/>
    <w:rsid w:val="00705492"/>
    <w:rsid w:val="00705706"/>
    <w:rsid w:val="00705B55"/>
    <w:rsid w:val="007066AC"/>
    <w:rsid w:val="00707201"/>
    <w:rsid w:val="007072C5"/>
    <w:rsid w:val="0070731F"/>
    <w:rsid w:val="00707B86"/>
    <w:rsid w:val="00707E0C"/>
    <w:rsid w:val="00710C1B"/>
    <w:rsid w:val="00712311"/>
    <w:rsid w:val="0071252A"/>
    <w:rsid w:val="00712DB8"/>
    <w:rsid w:val="007131F4"/>
    <w:rsid w:val="00713746"/>
    <w:rsid w:val="00713A8E"/>
    <w:rsid w:val="00716488"/>
    <w:rsid w:val="0071687B"/>
    <w:rsid w:val="0071689A"/>
    <w:rsid w:val="00716B45"/>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07E"/>
    <w:rsid w:val="00736959"/>
    <w:rsid w:val="00736A43"/>
    <w:rsid w:val="00737986"/>
    <w:rsid w:val="00737AC3"/>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4EF0"/>
    <w:rsid w:val="00745561"/>
    <w:rsid w:val="00746774"/>
    <w:rsid w:val="00747566"/>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3B3"/>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C55"/>
    <w:rsid w:val="00793DC2"/>
    <w:rsid w:val="00793E8B"/>
    <w:rsid w:val="00794790"/>
    <w:rsid w:val="0079574B"/>
    <w:rsid w:val="00795AF8"/>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1AFA"/>
    <w:rsid w:val="007B207A"/>
    <w:rsid w:val="007B29F6"/>
    <w:rsid w:val="007B2EA4"/>
    <w:rsid w:val="007B36E4"/>
    <w:rsid w:val="007B38F0"/>
    <w:rsid w:val="007B3A2A"/>
    <w:rsid w:val="007B3F5F"/>
    <w:rsid w:val="007B6811"/>
    <w:rsid w:val="007C0397"/>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5C6"/>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0AE"/>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4BA"/>
    <w:rsid w:val="00816505"/>
    <w:rsid w:val="00816B3C"/>
    <w:rsid w:val="00816BEB"/>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6E1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B77"/>
    <w:rsid w:val="00851C89"/>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6F6"/>
    <w:rsid w:val="00867FC3"/>
    <w:rsid w:val="008702CB"/>
    <w:rsid w:val="008713C4"/>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85D"/>
    <w:rsid w:val="008769B4"/>
    <w:rsid w:val="00876D7D"/>
    <w:rsid w:val="0087711E"/>
    <w:rsid w:val="00877658"/>
    <w:rsid w:val="008777E0"/>
    <w:rsid w:val="00877B26"/>
    <w:rsid w:val="00877F1C"/>
    <w:rsid w:val="0088001E"/>
    <w:rsid w:val="00880500"/>
    <w:rsid w:val="0088061A"/>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10C8"/>
    <w:rsid w:val="008D24C2"/>
    <w:rsid w:val="008D262F"/>
    <w:rsid w:val="008D294A"/>
    <w:rsid w:val="008D2B99"/>
    <w:rsid w:val="008D341B"/>
    <w:rsid w:val="008D352C"/>
    <w:rsid w:val="008D3ECC"/>
    <w:rsid w:val="008D3FD5"/>
    <w:rsid w:val="008D4137"/>
    <w:rsid w:val="008D4370"/>
    <w:rsid w:val="008D493D"/>
    <w:rsid w:val="008D5016"/>
    <w:rsid w:val="008D5489"/>
    <w:rsid w:val="008D5704"/>
    <w:rsid w:val="008D5808"/>
    <w:rsid w:val="008D5BD3"/>
    <w:rsid w:val="008D67EF"/>
    <w:rsid w:val="008D68DB"/>
    <w:rsid w:val="008D6A46"/>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917"/>
    <w:rsid w:val="008F2B76"/>
    <w:rsid w:val="008F527F"/>
    <w:rsid w:val="008F5600"/>
    <w:rsid w:val="008F695D"/>
    <w:rsid w:val="008F69B6"/>
    <w:rsid w:val="008F6B74"/>
    <w:rsid w:val="008F7908"/>
    <w:rsid w:val="00902101"/>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1E0"/>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2E32"/>
    <w:rsid w:val="00943D49"/>
    <w:rsid w:val="009440A2"/>
    <w:rsid w:val="00944C2A"/>
    <w:rsid w:val="0094515C"/>
    <w:rsid w:val="00945D31"/>
    <w:rsid w:val="0094684E"/>
    <w:rsid w:val="009471C4"/>
    <w:rsid w:val="009475F4"/>
    <w:rsid w:val="00947B00"/>
    <w:rsid w:val="00947D03"/>
    <w:rsid w:val="009508DF"/>
    <w:rsid w:val="0095176C"/>
    <w:rsid w:val="0095199F"/>
    <w:rsid w:val="00951CE5"/>
    <w:rsid w:val="00952531"/>
    <w:rsid w:val="00953ADF"/>
    <w:rsid w:val="00953F12"/>
    <w:rsid w:val="00954425"/>
    <w:rsid w:val="009548D2"/>
    <w:rsid w:val="009549D9"/>
    <w:rsid w:val="00954C8E"/>
    <w:rsid w:val="00955135"/>
    <w:rsid w:val="009554F6"/>
    <w:rsid w:val="00955A04"/>
    <w:rsid w:val="00955A1E"/>
    <w:rsid w:val="00955E87"/>
    <w:rsid w:val="009561F1"/>
    <w:rsid w:val="00956D11"/>
    <w:rsid w:val="009574CD"/>
    <w:rsid w:val="009577E7"/>
    <w:rsid w:val="00957ABD"/>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5B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789"/>
    <w:rsid w:val="009A0BDF"/>
    <w:rsid w:val="009A171D"/>
    <w:rsid w:val="009A172A"/>
    <w:rsid w:val="009A2838"/>
    <w:rsid w:val="009A2CF5"/>
    <w:rsid w:val="009A2FDE"/>
    <w:rsid w:val="009A3961"/>
    <w:rsid w:val="009A4351"/>
    <w:rsid w:val="009A5190"/>
    <w:rsid w:val="009A5D94"/>
    <w:rsid w:val="009A5FA2"/>
    <w:rsid w:val="009A73D5"/>
    <w:rsid w:val="009A7400"/>
    <w:rsid w:val="009A796C"/>
    <w:rsid w:val="009B0273"/>
    <w:rsid w:val="009B081B"/>
    <w:rsid w:val="009B0824"/>
    <w:rsid w:val="009B0DA1"/>
    <w:rsid w:val="009B0EA4"/>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51A"/>
    <w:rsid w:val="009C7913"/>
    <w:rsid w:val="009D0916"/>
    <w:rsid w:val="009D0D6E"/>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B6F"/>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06D"/>
    <w:rsid w:val="00A134CC"/>
    <w:rsid w:val="00A144DE"/>
    <w:rsid w:val="00A14672"/>
    <w:rsid w:val="00A14685"/>
    <w:rsid w:val="00A14ED9"/>
    <w:rsid w:val="00A150A9"/>
    <w:rsid w:val="00A150D1"/>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0D8"/>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892"/>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32F"/>
    <w:rsid w:val="00A5482B"/>
    <w:rsid w:val="00A5512C"/>
    <w:rsid w:val="00A55E59"/>
    <w:rsid w:val="00A55FEE"/>
    <w:rsid w:val="00A56536"/>
    <w:rsid w:val="00A56773"/>
    <w:rsid w:val="00A572D8"/>
    <w:rsid w:val="00A6067F"/>
    <w:rsid w:val="00A60D0F"/>
    <w:rsid w:val="00A60D60"/>
    <w:rsid w:val="00A61746"/>
    <w:rsid w:val="00A619F2"/>
    <w:rsid w:val="00A62933"/>
    <w:rsid w:val="00A63445"/>
    <w:rsid w:val="00A63968"/>
    <w:rsid w:val="00A63D83"/>
    <w:rsid w:val="00A63EB8"/>
    <w:rsid w:val="00A64339"/>
    <w:rsid w:val="00A65307"/>
    <w:rsid w:val="00A65C38"/>
    <w:rsid w:val="00A6609C"/>
    <w:rsid w:val="00A660E4"/>
    <w:rsid w:val="00A66431"/>
    <w:rsid w:val="00A66E37"/>
    <w:rsid w:val="00A6756D"/>
    <w:rsid w:val="00A677CD"/>
    <w:rsid w:val="00A67C15"/>
    <w:rsid w:val="00A67EAC"/>
    <w:rsid w:val="00A7010C"/>
    <w:rsid w:val="00A70355"/>
    <w:rsid w:val="00A71173"/>
    <w:rsid w:val="00A7178B"/>
    <w:rsid w:val="00A71BBC"/>
    <w:rsid w:val="00A71EFF"/>
    <w:rsid w:val="00A728A9"/>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3C2B"/>
    <w:rsid w:val="00A84A34"/>
    <w:rsid w:val="00A85AD8"/>
    <w:rsid w:val="00A86287"/>
    <w:rsid w:val="00A863CC"/>
    <w:rsid w:val="00A863E1"/>
    <w:rsid w:val="00A86D6F"/>
    <w:rsid w:val="00A86F00"/>
    <w:rsid w:val="00A9038F"/>
    <w:rsid w:val="00A90E28"/>
    <w:rsid w:val="00A90FCD"/>
    <w:rsid w:val="00A921FF"/>
    <w:rsid w:val="00A93710"/>
    <w:rsid w:val="00A948DF"/>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675"/>
    <w:rsid w:val="00AA1842"/>
    <w:rsid w:val="00AA1BBF"/>
    <w:rsid w:val="00AA233A"/>
    <w:rsid w:val="00AA2488"/>
    <w:rsid w:val="00AA270B"/>
    <w:rsid w:val="00AA2A86"/>
    <w:rsid w:val="00AA2C2F"/>
    <w:rsid w:val="00AA3297"/>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523"/>
    <w:rsid w:val="00AC743C"/>
    <w:rsid w:val="00AC7A2E"/>
    <w:rsid w:val="00AD0BEB"/>
    <w:rsid w:val="00AD1066"/>
    <w:rsid w:val="00AD199C"/>
    <w:rsid w:val="00AD1BFE"/>
    <w:rsid w:val="00AD1CBA"/>
    <w:rsid w:val="00AD2081"/>
    <w:rsid w:val="00AD220A"/>
    <w:rsid w:val="00AD305B"/>
    <w:rsid w:val="00AD34C9"/>
    <w:rsid w:val="00AD3669"/>
    <w:rsid w:val="00AD36CA"/>
    <w:rsid w:val="00AD3AA4"/>
    <w:rsid w:val="00AD471E"/>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3BE6"/>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1C5"/>
    <w:rsid w:val="00AF4211"/>
    <w:rsid w:val="00AF4E1A"/>
    <w:rsid w:val="00AF564E"/>
    <w:rsid w:val="00AF582B"/>
    <w:rsid w:val="00AF591C"/>
    <w:rsid w:val="00AF5B0F"/>
    <w:rsid w:val="00AF5CA3"/>
    <w:rsid w:val="00AF5D5F"/>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5DC9"/>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3E00"/>
    <w:rsid w:val="00B240E6"/>
    <w:rsid w:val="00B25447"/>
    <w:rsid w:val="00B2561E"/>
    <w:rsid w:val="00B2572B"/>
    <w:rsid w:val="00B25FC4"/>
    <w:rsid w:val="00B2681D"/>
    <w:rsid w:val="00B2713D"/>
    <w:rsid w:val="00B2752E"/>
    <w:rsid w:val="00B304E3"/>
    <w:rsid w:val="00B305F9"/>
    <w:rsid w:val="00B30994"/>
    <w:rsid w:val="00B31DFD"/>
    <w:rsid w:val="00B32124"/>
    <w:rsid w:val="00B324D5"/>
    <w:rsid w:val="00B32C46"/>
    <w:rsid w:val="00B32D39"/>
    <w:rsid w:val="00B333DF"/>
    <w:rsid w:val="00B33451"/>
    <w:rsid w:val="00B34D92"/>
    <w:rsid w:val="00B351F5"/>
    <w:rsid w:val="00B352C1"/>
    <w:rsid w:val="00B3612B"/>
    <w:rsid w:val="00B36765"/>
    <w:rsid w:val="00B369D8"/>
    <w:rsid w:val="00B37250"/>
    <w:rsid w:val="00B4006E"/>
    <w:rsid w:val="00B40233"/>
    <w:rsid w:val="00B405C1"/>
    <w:rsid w:val="00B413A8"/>
    <w:rsid w:val="00B425F0"/>
    <w:rsid w:val="00B42842"/>
    <w:rsid w:val="00B4364F"/>
    <w:rsid w:val="00B4374E"/>
    <w:rsid w:val="00B44A67"/>
    <w:rsid w:val="00B4517A"/>
    <w:rsid w:val="00B45B39"/>
    <w:rsid w:val="00B46279"/>
    <w:rsid w:val="00B46874"/>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650"/>
    <w:rsid w:val="00B53B93"/>
    <w:rsid w:val="00B53D73"/>
    <w:rsid w:val="00B5443D"/>
    <w:rsid w:val="00B54C65"/>
    <w:rsid w:val="00B54F63"/>
    <w:rsid w:val="00B55057"/>
    <w:rsid w:val="00B553D4"/>
    <w:rsid w:val="00B554B3"/>
    <w:rsid w:val="00B5562A"/>
    <w:rsid w:val="00B57948"/>
    <w:rsid w:val="00B57D12"/>
    <w:rsid w:val="00B61677"/>
    <w:rsid w:val="00B62020"/>
    <w:rsid w:val="00B62122"/>
    <w:rsid w:val="00B62C57"/>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6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3F9F"/>
    <w:rsid w:val="00B941D0"/>
    <w:rsid w:val="00B94D6E"/>
    <w:rsid w:val="00B95C59"/>
    <w:rsid w:val="00B95FE0"/>
    <w:rsid w:val="00B96317"/>
    <w:rsid w:val="00B96B73"/>
    <w:rsid w:val="00B975FA"/>
    <w:rsid w:val="00B9778A"/>
    <w:rsid w:val="00B97877"/>
    <w:rsid w:val="00B9796D"/>
    <w:rsid w:val="00BA1336"/>
    <w:rsid w:val="00BA17C2"/>
    <w:rsid w:val="00BA2853"/>
    <w:rsid w:val="00BA3554"/>
    <w:rsid w:val="00BA4026"/>
    <w:rsid w:val="00BA58C0"/>
    <w:rsid w:val="00BA632C"/>
    <w:rsid w:val="00BA6E63"/>
    <w:rsid w:val="00BA6FB2"/>
    <w:rsid w:val="00BA7128"/>
    <w:rsid w:val="00BB035A"/>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ED"/>
    <w:rsid w:val="00BD6BF7"/>
    <w:rsid w:val="00BD6E80"/>
    <w:rsid w:val="00BD72E6"/>
    <w:rsid w:val="00BE01AE"/>
    <w:rsid w:val="00BE1C5E"/>
    <w:rsid w:val="00BE2236"/>
    <w:rsid w:val="00BE2572"/>
    <w:rsid w:val="00BE29F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6D64"/>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4F7"/>
    <w:rsid w:val="00C2151D"/>
    <w:rsid w:val="00C21B46"/>
    <w:rsid w:val="00C22421"/>
    <w:rsid w:val="00C231A0"/>
    <w:rsid w:val="00C232E0"/>
    <w:rsid w:val="00C23B1B"/>
    <w:rsid w:val="00C23D48"/>
    <w:rsid w:val="00C23F1D"/>
    <w:rsid w:val="00C24256"/>
    <w:rsid w:val="00C24CA6"/>
    <w:rsid w:val="00C253EC"/>
    <w:rsid w:val="00C25BF1"/>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05"/>
    <w:rsid w:val="00C33B35"/>
    <w:rsid w:val="00C3421C"/>
    <w:rsid w:val="00C34296"/>
    <w:rsid w:val="00C34414"/>
    <w:rsid w:val="00C3484C"/>
    <w:rsid w:val="00C349E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9C4"/>
    <w:rsid w:val="00C53D1C"/>
    <w:rsid w:val="00C54CEE"/>
    <w:rsid w:val="00C54FF1"/>
    <w:rsid w:val="00C5571F"/>
    <w:rsid w:val="00C5588A"/>
    <w:rsid w:val="00C5590F"/>
    <w:rsid w:val="00C56BBA"/>
    <w:rsid w:val="00C570D9"/>
    <w:rsid w:val="00C57D7E"/>
    <w:rsid w:val="00C6054D"/>
    <w:rsid w:val="00C611EE"/>
    <w:rsid w:val="00C61443"/>
    <w:rsid w:val="00C617D9"/>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E21"/>
    <w:rsid w:val="00C73E62"/>
    <w:rsid w:val="00C7412D"/>
    <w:rsid w:val="00C748B5"/>
    <w:rsid w:val="00C752FC"/>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44B8"/>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1A1"/>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D2F"/>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2E8"/>
    <w:rsid w:val="00CF34D0"/>
    <w:rsid w:val="00CF34DE"/>
    <w:rsid w:val="00CF3B1A"/>
    <w:rsid w:val="00CF4D19"/>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0AC"/>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ADB"/>
    <w:rsid w:val="00D77EF7"/>
    <w:rsid w:val="00D805B3"/>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6A06"/>
    <w:rsid w:val="00D871FE"/>
    <w:rsid w:val="00D873FE"/>
    <w:rsid w:val="00D875CB"/>
    <w:rsid w:val="00D877C5"/>
    <w:rsid w:val="00D90640"/>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AC4"/>
    <w:rsid w:val="00DC1B3F"/>
    <w:rsid w:val="00DC243E"/>
    <w:rsid w:val="00DC30CC"/>
    <w:rsid w:val="00DC3494"/>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4EF5"/>
    <w:rsid w:val="00E153F0"/>
    <w:rsid w:val="00E161F1"/>
    <w:rsid w:val="00E17450"/>
    <w:rsid w:val="00E17B7F"/>
    <w:rsid w:val="00E20011"/>
    <w:rsid w:val="00E207EB"/>
    <w:rsid w:val="00E20B3E"/>
    <w:rsid w:val="00E20E95"/>
    <w:rsid w:val="00E21547"/>
    <w:rsid w:val="00E2217F"/>
    <w:rsid w:val="00E222A7"/>
    <w:rsid w:val="00E22E51"/>
    <w:rsid w:val="00E23325"/>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37916"/>
    <w:rsid w:val="00E40A90"/>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51055"/>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6FA"/>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A71"/>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B6C"/>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D7BC9"/>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04E3"/>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1FE8"/>
    <w:rsid w:val="00F22027"/>
    <w:rsid w:val="00F23100"/>
    <w:rsid w:val="00F23A51"/>
    <w:rsid w:val="00F23CD8"/>
    <w:rsid w:val="00F242D7"/>
    <w:rsid w:val="00F24327"/>
    <w:rsid w:val="00F246CA"/>
    <w:rsid w:val="00F24A51"/>
    <w:rsid w:val="00F24C2B"/>
    <w:rsid w:val="00F24E9E"/>
    <w:rsid w:val="00F25220"/>
    <w:rsid w:val="00F25525"/>
    <w:rsid w:val="00F25B39"/>
    <w:rsid w:val="00F26162"/>
    <w:rsid w:val="00F263B3"/>
    <w:rsid w:val="00F26445"/>
    <w:rsid w:val="00F26A4C"/>
    <w:rsid w:val="00F26B08"/>
    <w:rsid w:val="00F274C5"/>
    <w:rsid w:val="00F27A50"/>
    <w:rsid w:val="00F30D3B"/>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50A7A"/>
    <w:rsid w:val="00F5108A"/>
    <w:rsid w:val="00F5168A"/>
    <w:rsid w:val="00F52EDD"/>
    <w:rsid w:val="00F53D4F"/>
    <w:rsid w:val="00F53DF8"/>
    <w:rsid w:val="00F546F2"/>
    <w:rsid w:val="00F5526F"/>
    <w:rsid w:val="00F55654"/>
    <w:rsid w:val="00F556B0"/>
    <w:rsid w:val="00F55752"/>
    <w:rsid w:val="00F55DC9"/>
    <w:rsid w:val="00F55EC3"/>
    <w:rsid w:val="00F55ECA"/>
    <w:rsid w:val="00F55F17"/>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0C6A"/>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2D"/>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583"/>
    <w:rsid w:val="00FB7792"/>
    <w:rsid w:val="00FB7899"/>
    <w:rsid w:val="00FB78E7"/>
    <w:rsid w:val="00FB796B"/>
    <w:rsid w:val="00FC016A"/>
    <w:rsid w:val="00FC096C"/>
    <w:rsid w:val="00FC0FDC"/>
    <w:rsid w:val="00FC22F4"/>
    <w:rsid w:val="00FC283C"/>
    <w:rsid w:val="00FC2FB3"/>
    <w:rsid w:val="00FC3A49"/>
    <w:rsid w:val="00FC4412"/>
    <w:rsid w:val="00FC4515"/>
    <w:rsid w:val="00FC4B16"/>
    <w:rsid w:val="00FC5DD5"/>
    <w:rsid w:val="00FC5DF2"/>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37CF"/>
    <w:rsid w:val="00FD4DA5"/>
    <w:rsid w:val="00FD4DBF"/>
    <w:rsid w:val="00FD57B8"/>
    <w:rsid w:val="00FD7291"/>
    <w:rsid w:val="00FD7772"/>
    <w:rsid w:val="00FD7958"/>
    <w:rsid w:val="00FE0CF3"/>
    <w:rsid w:val="00FE0FD2"/>
    <w:rsid w:val="00FE1316"/>
    <w:rsid w:val="00FE1FAB"/>
    <w:rsid w:val="00FE2044"/>
    <w:rsid w:val="00FE2AA4"/>
    <w:rsid w:val="00FE2DB6"/>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3FD8"/>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qFormat/>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paragraph" w:styleId="HTMLPreformatted">
    <w:name w:val="HTML Preformatted"/>
    <w:basedOn w:val="Normal"/>
    <w:link w:val="HTMLPreformattedChar"/>
    <w:uiPriority w:val="99"/>
    <w:unhideWhenUsed/>
    <w:rsid w:val="006C0E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C0E3B"/>
    <w:rPr>
      <w:rFonts w:ascii="Courier New" w:hAnsi="Courier New" w:cs="Courier New"/>
      <w:lang w:val="en-US" w:eastAsia="en-US" w:bidi="ar-SA"/>
    </w:rPr>
  </w:style>
  <w:style w:type="character" w:customStyle="1" w:styleId="y2iqfc">
    <w:name w:val="y2iqfc"/>
    <w:basedOn w:val="DefaultParagraphFont"/>
    <w:rsid w:val="006C0E3B"/>
  </w:style>
  <w:style w:type="character" w:customStyle="1" w:styleId="ezkurwreuab5ozgtqnkl">
    <w:name w:val="ezkurwreuab5ozgtqnkl"/>
    <w:basedOn w:val="DefaultParagraphFont"/>
    <w:rsid w:val="00A1306D"/>
  </w:style>
  <w:style w:type="character" w:customStyle="1" w:styleId="UnresolvedMention1">
    <w:name w:val="Unresolved Mention1"/>
    <w:uiPriority w:val="99"/>
    <w:semiHidden/>
    <w:unhideWhenUsed/>
    <w:rsid w:val="0059189E"/>
    <w:rPr>
      <w:color w:val="605E5C"/>
      <w:shd w:val="clear" w:color="auto" w:fill="E1DFDD"/>
    </w:rPr>
  </w:style>
  <w:style w:type="paragraph" w:customStyle="1" w:styleId="AutoCorrect">
    <w:name w:val="AutoCorrect"/>
    <w:uiPriority w:val="99"/>
    <w:qFormat/>
    <w:rsid w:val="0059189E"/>
    <w:rPr>
      <w:sz w:val="24"/>
      <w:szCs w:val="24"/>
      <w:lang w:val="en-US" w:eastAsia="en-US" w:bidi="ar-SA"/>
    </w:rPr>
  </w:style>
  <w:style w:type="numbering" w:customStyle="1" w:styleId="NoList1">
    <w:name w:val="No List1"/>
    <w:next w:val="NoList"/>
    <w:uiPriority w:val="99"/>
    <w:semiHidden/>
    <w:unhideWhenUsed/>
    <w:rsid w:val="0059189E"/>
  </w:style>
  <w:style w:type="numbering" w:customStyle="1" w:styleId="NoList2">
    <w:name w:val="No List2"/>
    <w:next w:val="NoList"/>
    <w:uiPriority w:val="99"/>
    <w:semiHidden/>
    <w:unhideWhenUsed/>
    <w:rsid w:val="0059189E"/>
  </w:style>
  <w:style w:type="paragraph" w:customStyle="1" w:styleId="msonormal0">
    <w:name w:val="msonormal"/>
    <w:basedOn w:val="Normal"/>
    <w:rsid w:val="0059189E"/>
    <w:pPr>
      <w:spacing w:before="100" w:beforeAutospacing="1" w:after="100" w:afterAutospacing="1"/>
    </w:pPr>
    <w:rPr>
      <w:lang w:val="en-US" w:eastAsia="en-US" w:bidi="ar-SA"/>
    </w:rPr>
  </w:style>
  <w:style w:type="paragraph" w:customStyle="1" w:styleId="xl164">
    <w:name w:val="xl164"/>
    <w:basedOn w:val="Normal"/>
    <w:rsid w:val="00A67C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5">
    <w:name w:val="xl165"/>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66">
    <w:name w:val="xl166"/>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7">
    <w:name w:val="xl167"/>
    <w:basedOn w:val="Normal"/>
    <w:rsid w:val="00A67C15"/>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8">
    <w:name w:val="xl168"/>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9">
    <w:name w:val="xl169"/>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70">
    <w:name w:val="xl170"/>
    <w:basedOn w:val="Normal"/>
    <w:rsid w:val="00A67C15"/>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71">
    <w:name w:val="xl171"/>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72">
    <w:name w:val="xl172"/>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lang w:val="en-US" w:eastAsia="en-US" w:bidi="ar-SA"/>
    </w:rPr>
  </w:style>
  <w:style w:type="paragraph" w:customStyle="1" w:styleId="xl173">
    <w:name w:val="xl173"/>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4">
    <w:name w:val="xl174"/>
    <w:basedOn w:val="Normal"/>
    <w:rsid w:val="00A67C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5">
    <w:name w:val="xl175"/>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6">
    <w:name w:val="xl176"/>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7">
    <w:name w:val="xl177"/>
    <w:basedOn w:val="Normal"/>
    <w:rsid w:val="00A67C15"/>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8">
    <w:name w:val="xl178"/>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9">
    <w:name w:val="xl179"/>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0">
    <w:name w:val="xl180"/>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1">
    <w:name w:val="xl181"/>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2">
    <w:name w:val="xl182"/>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83">
    <w:name w:val="xl183"/>
    <w:basedOn w:val="Normal"/>
    <w:rsid w:val="00A67C15"/>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84">
    <w:name w:val="xl184"/>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85">
    <w:name w:val="xl185"/>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6">
    <w:name w:val="xl186"/>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87">
    <w:name w:val="xl187"/>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8">
    <w:name w:val="xl188"/>
    <w:basedOn w:val="Normal"/>
    <w:rsid w:val="00A67C15"/>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9">
    <w:name w:val="xl189"/>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90">
    <w:name w:val="xl190"/>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FFFF"/>
      <w:sz w:val="16"/>
      <w:szCs w:val="16"/>
      <w:lang w:val="en-US" w:eastAsia="en-US" w:bidi="ar-SA"/>
    </w:rPr>
  </w:style>
  <w:style w:type="paragraph" w:customStyle="1" w:styleId="xl191">
    <w:name w:val="xl191"/>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192">
    <w:name w:val="xl192"/>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93">
    <w:name w:val="xl193"/>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94">
    <w:name w:val="xl194"/>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95">
    <w:name w:val="xl195"/>
    <w:basedOn w:val="Normal"/>
    <w:rsid w:val="00A67C15"/>
    <w:pPr>
      <w:pBdr>
        <w:bottom w:val="single" w:sz="4" w:space="0" w:color="auto"/>
      </w:pBdr>
      <w:shd w:val="clear" w:color="000000" w:fill="FFFFFF"/>
      <w:spacing w:before="100" w:beforeAutospacing="1" w:after="100" w:afterAutospacing="1"/>
      <w:jc w:val="center"/>
      <w:textAlignment w:val="top"/>
    </w:pPr>
    <w:rPr>
      <w:rFonts w:ascii="Arial Armenian" w:hAnsi="Arial Armenian"/>
      <w:b/>
      <w:bCs/>
      <w:sz w:val="21"/>
      <w:szCs w:val="21"/>
      <w:lang w:val="en-US" w:eastAsia="en-US" w:bidi="ar-SA"/>
    </w:rPr>
  </w:style>
  <w:style w:type="paragraph" w:customStyle="1" w:styleId="xl196">
    <w:name w:val="xl196"/>
    <w:basedOn w:val="Normal"/>
    <w:rsid w:val="00A67C15"/>
    <w:pPr>
      <w:shd w:val="clear" w:color="000000" w:fill="FFFFFF"/>
      <w:spacing w:before="100" w:beforeAutospacing="1" w:after="100" w:afterAutospacing="1"/>
      <w:jc w:val="center"/>
      <w:textAlignment w:val="center"/>
    </w:pPr>
    <w:rPr>
      <w:rFonts w:ascii="Arial Armenian" w:hAnsi="Arial Armenian"/>
      <w:b/>
      <w:bCs/>
      <w:sz w:val="21"/>
      <w:szCs w:val="21"/>
      <w:lang w:val="en-US" w:eastAsia="en-US" w:bidi="ar-SA"/>
    </w:rPr>
  </w:style>
  <w:style w:type="paragraph" w:customStyle="1" w:styleId="xl197">
    <w:name w:val="xl197"/>
    <w:basedOn w:val="Normal"/>
    <w:rsid w:val="00A67C15"/>
    <w:pPr>
      <w:shd w:val="clear" w:color="000000" w:fill="FFFFFF"/>
      <w:spacing w:before="100" w:beforeAutospacing="1" w:after="100" w:afterAutospacing="1"/>
      <w:jc w:val="center"/>
      <w:textAlignment w:val="center"/>
    </w:pPr>
    <w:rPr>
      <w:rFonts w:ascii="Arial Armenian" w:hAnsi="Arial Armenian"/>
      <w:b/>
      <w:bCs/>
      <w:sz w:val="21"/>
      <w:szCs w:val="21"/>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6493448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7916546">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1240749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0915899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4345</TotalTime>
  <Pages>78</Pages>
  <Words>20947</Words>
  <Characters>119400</Characters>
  <Application>Microsoft Office Word</Application>
  <DocSecurity>0</DocSecurity>
  <Lines>995</Lines>
  <Paragraphs>280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140067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1963</cp:revision>
  <cp:lastPrinted>2018-02-16T07:12:00Z</cp:lastPrinted>
  <dcterms:created xsi:type="dcterms:W3CDTF">2019-10-28T07:04:00Z</dcterms:created>
  <dcterms:modified xsi:type="dcterms:W3CDTF">2025-10-14T12:00:00Z</dcterms:modified>
</cp:coreProperties>
</file>